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CC8A4" w14:textId="77777777" w:rsidR="00403334" w:rsidRPr="007A18BA" w:rsidRDefault="00403334" w:rsidP="0025778B">
      <w:pPr>
        <w:jc w:val="center"/>
        <w:rPr>
          <w:rFonts w:ascii="Tahoma" w:hAnsi="Tahoma" w:cs="Tahoma"/>
          <w:b/>
          <w:color w:val="244061" w:themeColor="accent1" w:themeShade="80"/>
          <w:sz w:val="22"/>
          <w:szCs w:val="22"/>
        </w:rPr>
      </w:pPr>
    </w:p>
    <w:p w14:paraId="648A2A05" w14:textId="77777777" w:rsidR="00403334" w:rsidRPr="007A18BA" w:rsidRDefault="00403334" w:rsidP="0025778B">
      <w:pPr>
        <w:jc w:val="center"/>
        <w:rPr>
          <w:rFonts w:ascii="Tahoma" w:hAnsi="Tahoma" w:cs="Tahoma"/>
          <w:b/>
          <w:color w:val="244061" w:themeColor="accent1" w:themeShade="80"/>
          <w:sz w:val="22"/>
          <w:szCs w:val="22"/>
        </w:rPr>
      </w:pPr>
    </w:p>
    <w:p w14:paraId="237AF7FB" w14:textId="77777777" w:rsidR="00403334" w:rsidRPr="007A18BA" w:rsidRDefault="00403334" w:rsidP="0025778B">
      <w:pPr>
        <w:jc w:val="center"/>
        <w:rPr>
          <w:rFonts w:ascii="Tahoma" w:hAnsi="Tahoma" w:cs="Tahoma"/>
          <w:b/>
          <w:color w:val="244061" w:themeColor="accent1" w:themeShade="80"/>
          <w:sz w:val="22"/>
          <w:szCs w:val="22"/>
        </w:rPr>
      </w:pPr>
    </w:p>
    <w:p w14:paraId="3F881CD1" w14:textId="77777777" w:rsidR="00403334" w:rsidRPr="007A18BA" w:rsidRDefault="00403334" w:rsidP="0025778B">
      <w:pPr>
        <w:jc w:val="center"/>
        <w:rPr>
          <w:rFonts w:ascii="Tahoma" w:hAnsi="Tahoma" w:cs="Tahoma"/>
          <w:b/>
          <w:color w:val="244061" w:themeColor="accent1" w:themeShade="80"/>
          <w:sz w:val="22"/>
          <w:szCs w:val="22"/>
        </w:rPr>
      </w:pPr>
    </w:p>
    <w:p w14:paraId="63C66673" w14:textId="77777777" w:rsidR="00403334" w:rsidRPr="007A18BA" w:rsidRDefault="00403334" w:rsidP="0025778B">
      <w:pPr>
        <w:jc w:val="center"/>
        <w:rPr>
          <w:rFonts w:ascii="Tahoma" w:hAnsi="Tahoma" w:cs="Tahoma"/>
          <w:b/>
          <w:color w:val="244061" w:themeColor="accent1" w:themeShade="80"/>
          <w:sz w:val="22"/>
          <w:szCs w:val="22"/>
        </w:rPr>
      </w:pPr>
    </w:p>
    <w:p w14:paraId="4D553287" w14:textId="77777777" w:rsidR="00403334" w:rsidRPr="007A18BA" w:rsidRDefault="00403334" w:rsidP="0025778B">
      <w:pPr>
        <w:jc w:val="center"/>
        <w:rPr>
          <w:rFonts w:ascii="Tahoma" w:hAnsi="Tahoma" w:cs="Tahoma"/>
          <w:b/>
          <w:color w:val="244061" w:themeColor="accent1" w:themeShade="80"/>
          <w:sz w:val="22"/>
          <w:szCs w:val="22"/>
        </w:rPr>
      </w:pPr>
    </w:p>
    <w:p w14:paraId="58803C55" w14:textId="77777777" w:rsidR="00403334" w:rsidRPr="007A18BA" w:rsidRDefault="00403334" w:rsidP="0025778B">
      <w:pPr>
        <w:jc w:val="center"/>
        <w:rPr>
          <w:rFonts w:ascii="Tahoma" w:hAnsi="Tahoma" w:cs="Tahoma"/>
          <w:b/>
          <w:color w:val="244061" w:themeColor="accent1" w:themeShade="80"/>
          <w:sz w:val="22"/>
          <w:szCs w:val="22"/>
        </w:rPr>
      </w:pPr>
    </w:p>
    <w:p w14:paraId="4A977A2C" w14:textId="77777777" w:rsidR="00403334" w:rsidRPr="007A18BA" w:rsidRDefault="00403334" w:rsidP="0025778B">
      <w:pPr>
        <w:jc w:val="center"/>
        <w:rPr>
          <w:rFonts w:ascii="Tahoma" w:hAnsi="Tahoma" w:cs="Tahoma"/>
          <w:b/>
          <w:color w:val="244061" w:themeColor="accent1" w:themeShade="80"/>
          <w:sz w:val="22"/>
          <w:szCs w:val="22"/>
        </w:rPr>
      </w:pPr>
    </w:p>
    <w:p w14:paraId="3036B60A" w14:textId="77777777" w:rsidR="00914E9D" w:rsidRPr="007A18BA" w:rsidRDefault="00914E9D" w:rsidP="00A40E57">
      <w:pPr>
        <w:rPr>
          <w:rFonts w:ascii="Tahoma" w:hAnsi="Tahoma" w:cs="Tahoma"/>
          <w:b/>
          <w:color w:val="244061" w:themeColor="accent1" w:themeShade="80"/>
          <w:sz w:val="22"/>
          <w:szCs w:val="22"/>
        </w:rPr>
      </w:pPr>
    </w:p>
    <w:p w14:paraId="3DF25F1F" w14:textId="77777777" w:rsidR="00914E9D" w:rsidRPr="007A18BA" w:rsidRDefault="00914E9D" w:rsidP="0025778B">
      <w:pPr>
        <w:jc w:val="center"/>
        <w:rPr>
          <w:rFonts w:ascii="Tahoma" w:hAnsi="Tahoma" w:cs="Tahoma"/>
          <w:b/>
          <w:color w:val="244061" w:themeColor="accent1" w:themeShade="80"/>
          <w:sz w:val="22"/>
          <w:szCs w:val="22"/>
        </w:rPr>
      </w:pPr>
    </w:p>
    <w:p w14:paraId="1637F8AA" w14:textId="77777777" w:rsidR="00914E9D" w:rsidRPr="007A18BA" w:rsidRDefault="00914E9D" w:rsidP="0025778B">
      <w:pPr>
        <w:jc w:val="center"/>
        <w:rPr>
          <w:rFonts w:ascii="Tahoma" w:hAnsi="Tahoma" w:cs="Tahoma"/>
          <w:b/>
          <w:color w:val="244061" w:themeColor="accent1" w:themeShade="80"/>
          <w:sz w:val="22"/>
          <w:szCs w:val="22"/>
        </w:rPr>
      </w:pPr>
    </w:p>
    <w:p w14:paraId="7C4B4169" w14:textId="77777777" w:rsidR="00914E9D" w:rsidRPr="007A18BA" w:rsidRDefault="00914E9D" w:rsidP="0025778B">
      <w:pPr>
        <w:jc w:val="center"/>
        <w:rPr>
          <w:rFonts w:ascii="Tahoma" w:hAnsi="Tahoma" w:cs="Tahoma"/>
          <w:b/>
          <w:color w:val="244061" w:themeColor="accent1" w:themeShade="80"/>
          <w:sz w:val="22"/>
          <w:szCs w:val="22"/>
        </w:rPr>
      </w:pPr>
    </w:p>
    <w:p w14:paraId="6E194710" w14:textId="77777777" w:rsidR="0025778B" w:rsidRPr="007A18BA" w:rsidRDefault="0025778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EMPRESA NACIONAL DE TELECOMUNICACIONES</w:t>
      </w:r>
    </w:p>
    <w:p w14:paraId="5AC81CA2" w14:textId="77777777" w:rsidR="0025778B" w:rsidRPr="007A18BA" w:rsidRDefault="0025778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Entel S.A.</w:t>
      </w:r>
    </w:p>
    <w:p w14:paraId="49FF5B60" w14:textId="77777777" w:rsidR="0025778B" w:rsidRPr="007A18BA" w:rsidRDefault="0025778B" w:rsidP="0025778B">
      <w:pPr>
        <w:jc w:val="center"/>
        <w:rPr>
          <w:rFonts w:ascii="Tahoma" w:hAnsi="Tahoma" w:cs="Tahoma"/>
          <w:b/>
          <w:color w:val="244061" w:themeColor="accent1" w:themeShade="80"/>
          <w:sz w:val="22"/>
          <w:szCs w:val="22"/>
        </w:rPr>
      </w:pPr>
    </w:p>
    <w:p w14:paraId="64615A9F" w14:textId="77777777" w:rsidR="0025778B" w:rsidRPr="007A18BA" w:rsidRDefault="0025778B" w:rsidP="0025778B">
      <w:pPr>
        <w:jc w:val="center"/>
        <w:rPr>
          <w:rFonts w:ascii="Tahoma" w:hAnsi="Tahoma" w:cs="Tahoma"/>
          <w:b/>
          <w:color w:val="244061" w:themeColor="accent1" w:themeShade="80"/>
          <w:sz w:val="22"/>
          <w:szCs w:val="22"/>
        </w:rPr>
      </w:pPr>
    </w:p>
    <w:p w14:paraId="05DE836C" w14:textId="77777777" w:rsidR="0025778B" w:rsidRPr="007A18BA" w:rsidRDefault="0025778B" w:rsidP="0025778B">
      <w:pPr>
        <w:jc w:val="center"/>
        <w:rPr>
          <w:rFonts w:ascii="Tahoma" w:hAnsi="Tahoma" w:cs="Tahoma"/>
          <w:b/>
          <w:color w:val="244061" w:themeColor="accent1" w:themeShade="80"/>
          <w:sz w:val="22"/>
          <w:szCs w:val="22"/>
        </w:rPr>
      </w:pPr>
    </w:p>
    <w:p w14:paraId="44646ACD" w14:textId="77777777" w:rsidR="0025778B" w:rsidRPr="007A18BA" w:rsidRDefault="0025778B" w:rsidP="0025778B">
      <w:pPr>
        <w:jc w:val="center"/>
        <w:rPr>
          <w:rFonts w:ascii="Tahoma" w:hAnsi="Tahoma" w:cs="Tahoma"/>
          <w:b/>
          <w:color w:val="244061" w:themeColor="accent1" w:themeShade="80"/>
          <w:sz w:val="22"/>
          <w:szCs w:val="22"/>
        </w:rPr>
      </w:pPr>
    </w:p>
    <w:p w14:paraId="5B620686" w14:textId="77777777" w:rsidR="0025778B" w:rsidRPr="007A18BA" w:rsidRDefault="0025778B" w:rsidP="0025778B">
      <w:pPr>
        <w:jc w:val="center"/>
        <w:rPr>
          <w:rFonts w:ascii="Tahoma" w:hAnsi="Tahoma" w:cs="Tahoma"/>
          <w:b/>
          <w:color w:val="244061" w:themeColor="accent1" w:themeShade="80"/>
          <w:sz w:val="22"/>
          <w:szCs w:val="22"/>
        </w:rPr>
      </w:pPr>
    </w:p>
    <w:p w14:paraId="5AA12A87" w14:textId="77777777" w:rsidR="0025778B" w:rsidRPr="007A18BA" w:rsidRDefault="00AA69DC" w:rsidP="0025778B">
      <w:pPr>
        <w:jc w:val="center"/>
        <w:rPr>
          <w:rFonts w:ascii="Tahoma" w:hAnsi="Tahoma" w:cs="Tahoma"/>
          <w:snapToGrid w:val="0"/>
          <w:color w:val="244061" w:themeColor="accent1" w:themeShade="80"/>
          <w:sz w:val="22"/>
          <w:szCs w:val="22"/>
        </w:rPr>
      </w:pPr>
      <w:r w:rsidRPr="007A18BA">
        <w:rPr>
          <w:rFonts w:ascii="Tahoma" w:hAnsi="Tahoma" w:cs="Tahoma"/>
          <w:noProof/>
          <w:color w:val="244061" w:themeColor="accent1" w:themeShade="80"/>
          <w:sz w:val="22"/>
          <w:szCs w:val="22"/>
          <w:lang w:val="es-BO" w:eastAsia="es-BO"/>
        </w:rPr>
        <w:drawing>
          <wp:anchor distT="0" distB="0" distL="114300" distR="114300" simplePos="0" relativeHeight="251658752" behindDoc="0" locked="0" layoutInCell="1" allowOverlap="1" wp14:anchorId="486DB314" wp14:editId="337BCFC5">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3E973CD" w14:textId="77777777" w:rsidR="0025778B" w:rsidRPr="007A18BA" w:rsidRDefault="0025778B" w:rsidP="0025778B">
      <w:pPr>
        <w:jc w:val="center"/>
        <w:rPr>
          <w:rFonts w:ascii="Tahoma" w:hAnsi="Tahoma" w:cs="Tahoma"/>
          <w:snapToGrid w:val="0"/>
          <w:color w:val="244061" w:themeColor="accent1" w:themeShade="80"/>
          <w:sz w:val="22"/>
          <w:szCs w:val="22"/>
        </w:rPr>
      </w:pPr>
    </w:p>
    <w:p w14:paraId="5E0C7BDA" w14:textId="77777777" w:rsidR="0025778B" w:rsidRPr="007A18BA" w:rsidRDefault="0025778B" w:rsidP="0025778B">
      <w:pPr>
        <w:jc w:val="center"/>
        <w:rPr>
          <w:rFonts w:ascii="Tahoma" w:hAnsi="Tahoma" w:cs="Tahoma"/>
          <w:snapToGrid w:val="0"/>
          <w:color w:val="244061" w:themeColor="accent1" w:themeShade="80"/>
          <w:sz w:val="22"/>
          <w:szCs w:val="22"/>
        </w:rPr>
      </w:pPr>
    </w:p>
    <w:p w14:paraId="1FF8481E" w14:textId="77777777" w:rsidR="0025778B" w:rsidRPr="007A18BA" w:rsidRDefault="0025778B" w:rsidP="0025778B">
      <w:pPr>
        <w:jc w:val="center"/>
        <w:rPr>
          <w:rFonts w:ascii="Tahoma" w:hAnsi="Tahoma" w:cs="Tahoma"/>
          <w:snapToGrid w:val="0"/>
          <w:color w:val="244061" w:themeColor="accent1" w:themeShade="80"/>
          <w:sz w:val="22"/>
          <w:szCs w:val="22"/>
        </w:rPr>
      </w:pPr>
    </w:p>
    <w:p w14:paraId="12F36C49" w14:textId="77777777" w:rsidR="0025778B" w:rsidRPr="007A18BA" w:rsidRDefault="0025778B" w:rsidP="0025778B">
      <w:pPr>
        <w:jc w:val="center"/>
        <w:rPr>
          <w:rFonts w:ascii="Tahoma" w:hAnsi="Tahoma" w:cs="Tahoma"/>
          <w:snapToGrid w:val="0"/>
          <w:color w:val="244061" w:themeColor="accent1" w:themeShade="80"/>
          <w:sz w:val="22"/>
          <w:szCs w:val="22"/>
        </w:rPr>
      </w:pPr>
    </w:p>
    <w:p w14:paraId="1F8DE7A4" w14:textId="77777777" w:rsidR="0025778B" w:rsidRPr="007A18BA" w:rsidRDefault="0025778B" w:rsidP="0025778B">
      <w:pPr>
        <w:jc w:val="center"/>
        <w:rPr>
          <w:rFonts w:ascii="Tahoma" w:hAnsi="Tahoma" w:cs="Tahoma"/>
          <w:snapToGrid w:val="0"/>
          <w:color w:val="244061" w:themeColor="accent1" w:themeShade="80"/>
          <w:sz w:val="22"/>
          <w:szCs w:val="22"/>
        </w:rPr>
      </w:pPr>
    </w:p>
    <w:p w14:paraId="21FC3E1F" w14:textId="77777777" w:rsidR="0025778B" w:rsidRPr="007A18BA" w:rsidRDefault="0025778B" w:rsidP="0025778B">
      <w:pPr>
        <w:jc w:val="center"/>
        <w:rPr>
          <w:rFonts w:ascii="Tahoma" w:hAnsi="Tahoma" w:cs="Tahoma"/>
          <w:snapToGrid w:val="0"/>
          <w:color w:val="244061" w:themeColor="accent1" w:themeShade="80"/>
          <w:sz w:val="22"/>
          <w:szCs w:val="22"/>
        </w:rPr>
      </w:pPr>
    </w:p>
    <w:p w14:paraId="64E7DFEF" w14:textId="77777777" w:rsidR="0025778B" w:rsidRPr="007A18BA" w:rsidRDefault="0025778B" w:rsidP="0025778B">
      <w:pPr>
        <w:jc w:val="center"/>
        <w:rPr>
          <w:rFonts w:ascii="Tahoma" w:hAnsi="Tahoma" w:cs="Tahoma"/>
          <w:snapToGrid w:val="0"/>
          <w:color w:val="244061" w:themeColor="accent1" w:themeShade="80"/>
          <w:sz w:val="22"/>
          <w:szCs w:val="22"/>
        </w:rPr>
      </w:pPr>
    </w:p>
    <w:p w14:paraId="2E86C844" w14:textId="77777777" w:rsidR="0025778B" w:rsidRPr="007A18BA" w:rsidRDefault="0025778B" w:rsidP="0025778B">
      <w:pPr>
        <w:jc w:val="center"/>
        <w:rPr>
          <w:rFonts w:ascii="Tahoma" w:hAnsi="Tahoma" w:cs="Tahoma"/>
          <w:snapToGrid w:val="0"/>
          <w:color w:val="244061" w:themeColor="accent1" w:themeShade="80"/>
          <w:sz w:val="22"/>
          <w:szCs w:val="22"/>
        </w:rPr>
      </w:pPr>
    </w:p>
    <w:p w14:paraId="03BD9686" w14:textId="77777777" w:rsidR="0025778B" w:rsidRPr="007A18BA" w:rsidRDefault="0025778B" w:rsidP="0025778B">
      <w:pPr>
        <w:jc w:val="center"/>
        <w:rPr>
          <w:rFonts w:ascii="Tahoma" w:hAnsi="Tahoma" w:cs="Tahoma"/>
          <w:snapToGrid w:val="0"/>
          <w:color w:val="244061" w:themeColor="accent1" w:themeShade="80"/>
          <w:sz w:val="22"/>
          <w:szCs w:val="22"/>
        </w:rPr>
      </w:pPr>
    </w:p>
    <w:p w14:paraId="1B44408A" w14:textId="77777777" w:rsidR="0025778B" w:rsidRPr="007A18BA" w:rsidRDefault="0025778B" w:rsidP="0025778B">
      <w:pPr>
        <w:jc w:val="center"/>
        <w:rPr>
          <w:rFonts w:ascii="Tahoma" w:hAnsi="Tahoma" w:cs="Tahoma"/>
          <w:snapToGrid w:val="0"/>
          <w:color w:val="244061" w:themeColor="accent1" w:themeShade="80"/>
          <w:sz w:val="22"/>
          <w:szCs w:val="22"/>
        </w:rPr>
      </w:pPr>
    </w:p>
    <w:p w14:paraId="246CA7E8" w14:textId="77777777" w:rsidR="0025778B" w:rsidRPr="007A18BA" w:rsidRDefault="0025778B" w:rsidP="0025778B">
      <w:pPr>
        <w:jc w:val="center"/>
        <w:rPr>
          <w:rFonts w:ascii="Tahoma" w:hAnsi="Tahoma" w:cs="Tahoma"/>
          <w:snapToGrid w:val="0"/>
          <w:color w:val="244061" w:themeColor="accent1" w:themeShade="80"/>
          <w:sz w:val="22"/>
          <w:szCs w:val="22"/>
        </w:rPr>
      </w:pPr>
    </w:p>
    <w:p w14:paraId="7772247A" w14:textId="77777777" w:rsidR="0025778B" w:rsidRPr="007A18BA" w:rsidRDefault="0025778B" w:rsidP="0025778B">
      <w:pPr>
        <w:jc w:val="center"/>
        <w:rPr>
          <w:rFonts w:ascii="Tahoma" w:hAnsi="Tahoma" w:cs="Tahoma"/>
          <w:snapToGrid w:val="0"/>
          <w:color w:val="244061" w:themeColor="accent1" w:themeShade="80"/>
          <w:sz w:val="22"/>
          <w:szCs w:val="22"/>
        </w:rPr>
      </w:pPr>
    </w:p>
    <w:p w14:paraId="70EE5B2C" w14:textId="77777777" w:rsidR="0025778B" w:rsidRPr="007A18BA" w:rsidRDefault="0025778B" w:rsidP="0025778B">
      <w:pPr>
        <w:jc w:val="center"/>
        <w:rPr>
          <w:rFonts w:ascii="Tahoma" w:hAnsi="Tahoma" w:cs="Tahoma"/>
          <w:snapToGrid w:val="0"/>
          <w:color w:val="244061" w:themeColor="accent1" w:themeShade="80"/>
          <w:sz w:val="22"/>
          <w:szCs w:val="22"/>
        </w:rPr>
      </w:pPr>
    </w:p>
    <w:p w14:paraId="032C94C2" w14:textId="77777777" w:rsidR="0025778B" w:rsidRPr="007A18BA" w:rsidRDefault="0025778B" w:rsidP="0025778B">
      <w:pPr>
        <w:jc w:val="center"/>
        <w:rPr>
          <w:rFonts w:ascii="Tahoma" w:hAnsi="Tahoma" w:cs="Tahoma"/>
          <w:snapToGrid w:val="0"/>
          <w:color w:val="244061" w:themeColor="accent1" w:themeShade="80"/>
          <w:sz w:val="22"/>
          <w:szCs w:val="22"/>
        </w:rPr>
      </w:pPr>
    </w:p>
    <w:p w14:paraId="60538DFF" w14:textId="77777777" w:rsidR="0025778B" w:rsidRPr="007A18BA" w:rsidRDefault="0025778B" w:rsidP="0025778B">
      <w:pPr>
        <w:jc w:val="center"/>
        <w:rPr>
          <w:rFonts w:ascii="Tahoma" w:hAnsi="Tahoma" w:cs="Tahoma"/>
          <w:snapToGrid w:val="0"/>
          <w:color w:val="244061" w:themeColor="accent1" w:themeShade="80"/>
          <w:sz w:val="22"/>
          <w:szCs w:val="22"/>
        </w:rPr>
      </w:pPr>
    </w:p>
    <w:p w14:paraId="007B6056" w14:textId="77777777" w:rsidR="0025778B" w:rsidRPr="007A18BA" w:rsidRDefault="0025778B" w:rsidP="0025778B">
      <w:pPr>
        <w:jc w:val="center"/>
        <w:rPr>
          <w:rFonts w:ascii="Tahoma" w:hAnsi="Tahoma" w:cs="Tahoma"/>
          <w:snapToGrid w:val="0"/>
          <w:color w:val="244061" w:themeColor="accent1" w:themeShade="80"/>
          <w:sz w:val="22"/>
          <w:szCs w:val="22"/>
        </w:rPr>
      </w:pPr>
    </w:p>
    <w:p w14:paraId="182B6E8E" w14:textId="77777777" w:rsidR="0025778B" w:rsidRPr="007A18BA" w:rsidRDefault="0025778B" w:rsidP="0025778B">
      <w:pPr>
        <w:jc w:val="center"/>
        <w:rPr>
          <w:rFonts w:ascii="Tahoma" w:hAnsi="Tahoma" w:cs="Tahoma"/>
          <w:snapToGrid w:val="0"/>
          <w:color w:val="244061" w:themeColor="accent1" w:themeShade="80"/>
          <w:sz w:val="22"/>
          <w:szCs w:val="22"/>
        </w:rPr>
      </w:pPr>
    </w:p>
    <w:p w14:paraId="553CF09D" w14:textId="77777777" w:rsidR="0025778B" w:rsidRPr="007A18BA" w:rsidRDefault="0025778B" w:rsidP="0025778B">
      <w:pPr>
        <w:jc w:val="center"/>
        <w:rPr>
          <w:rFonts w:ascii="Tahoma" w:hAnsi="Tahoma" w:cs="Tahoma"/>
          <w:snapToGrid w:val="0"/>
          <w:color w:val="244061" w:themeColor="accent1" w:themeShade="80"/>
          <w:sz w:val="22"/>
          <w:szCs w:val="22"/>
        </w:rPr>
      </w:pPr>
    </w:p>
    <w:p w14:paraId="1DE790C4" w14:textId="77777777" w:rsidR="00FA28C0" w:rsidRPr="007A18BA" w:rsidRDefault="00FA28C0" w:rsidP="0025778B">
      <w:pPr>
        <w:jc w:val="center"/>
        <w:rPr>
          <w:rFonts w:ascii="Tahoma" w:hAnsi="Tahoma" w:cs="Tahoma"/>
          <w:b/>
          <w:color w:val="244061" w:themeColor="accent1" w:themeShade="80"/>
          <w:sz w:val="22"/>
          <w:szCs w:val="22"/>
        </w:rPr>
      </w:pPr>
    </w:p>
    <w:p w14:paraId="57A96334" w14:textId="77777777" w:rsidR="00FA28C0" w:rsidRPr="007A18BA" w:rsidRDefault="00FA28C0" w:rsidP="0025778B">
      <w:pPr>
        <w:jc w:val="center"/>
        <w:rPr>
          <w:rFonts w:ascii="Tahoma" w:hAnsi="Tahoma" w:cs="Tahoma"/>
          <w:b/>
          <w:color w:val="244061" w:themeColor="accent1" w:themeShade="80"/>
          <w:sz w:val="22"/>
          <w:szCs w:val="22"/>
        </w:rPr>
      </w:pPr>
    </w:p>
    <w:p w14:paraId="184F9DFB" w14:textId="77777777" w:rsidR="00FA28C0" w:rsidRPr="007A18BA" w:rsidRDefault="00FA28C0" w:rsidP="0025778B">
      <w:pPr>
        <w:jc w:val="center"/>
        <w:rPr>
          <w:rFonts w:ascii="Tahoma" w:hAnsi="Tahoma" w:cs="Tahoma"/>
          <w:b/>
          <w:color w:val="244061" w:themeColor="accent1" w:themeShade="80"/>
          <w:sz w:val="22"/>
          <w:szCs w:val="22"/>
        </w:rPr>
      </w:pPr>
    </w:p>
    <w:p w14:paraId="416C62BA" w14:textId="77777777" w:rsidR="00FA28C0" w:rsidRPr="007A18BA" w:rsidRDefault="00FA28C0" w:rsidP="00BF2158">
      <w:pPr>
        <w:jc w:val="right"/>
        <w:rPr>
          <w:rFonts w:ascii="Tahoma" w:hAnsi="Tahoma" w:cs="Tahoma"/>
          <w:b/>
          <w:color w:val="244061" w:themeColor="accent1" w:themeShade="80"/>
          <w:sz w:val="22"/>
          <w:szCs w:val="22"/>
        </w:rPr>
      </w:pPr>
    </w:p>
    <w:p w14:paraId="76144A6A" w14:textId="77777777" w:rsidR="00FA28C0" w:rsidRPr="007A18BA" w:rsidRDefault="00FA28C0" w:rsidP="0025778B">
      <w:pPr>
        <w:jc w:val="center"/>
        <w:rPr>
          <w:rFonts w:ascii="Tahoma" w:hAnsi="Tahoma" w:cs="Tahoma"/>
          <w:b/>
          <w:color w:val="244061" w:themeColor="accent1" w:themeShade="80"/>
          <w:sz w:val="22"/>
          <w:szCs w:val="22"/>
        </w:rPr>
      </w:pPr>
    </w:p>
    <w:p w14:paraId="0377C457" w14:textId="77777777" w:rsidR="00FA28C0" w:rsidRPr="007A18BA" w:rsidRDefault="00FA28C0" w:rsidP="0025778B">
      <w:pPr>
        <w:jc w:val="center"/>
        <w:rPr>
          <w:rFonts w:ascii="Tahoma" w:hAnsi="Tahoma" w:cs="Tahoma"/>
          <w:b/>
          <w:color w:val="244061" w:themeColor="accent1" w:themeShade="80"/>
          <w:sz w:val="22"/>
          <w:szCs w:val="22"/>
        </w:rPr>
      </w:pPr>
    </w:p>
    <w:p w14:paraId="24B3EC96" w14:textId="77777777" w:rsidR="0025778B" w:rsidRPr="007A18BA" w:rsidRDefault="0025778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TÉRMINOS BÁSICOS DE CONTRATACIÓN</w:t>
      </w:r>
    </w:p>
    <w:p w14:paraId="25880C10" w14:textId="77777777" w:rsidR="0025778B" w:rsidRPr="007A18BA" w:rsidRDefault="0025778B" w:rsidP="0025778B">
      <w:pPr>
        <w:jc w:val="center"/>
        <w:rPr>
          <w:rFonts w:ascii="Tahoma" w:hAnsi="Tahoma" w:cs="Tahoma"/>
          <w:color w:val="244061" w:themeColor="accent1" w:themeShade="80"/>
          <w:sz w:val="22"/>
          <w:szCs w:val="22"/>
        </w:rPr>
      </w:pPr>
    </w:p>
    <w:p w14:paraId="6F4385EB" w14:textId="77777777" w:rsidR="0025778B" w:rsidRPr="007A18BA" w:rsidRDefault="00A40E57" w:rsidP="00A40E57">
      <w:pPr>
        <w:tabs>
          <w:tab w:val="left" w:pos="3765"/>
        </w:tabs>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b/>
      </w:r>
    </w:p>
    <w:p w14:paraId="0C758CD9" w14:textId="77777777" w:rsidR="0025778B" w:rsidRPr="007A18BA" w:rsidRDefault="0025778B" w:rsidP="00A40E57">
      <w:pPr>
        <w:rPr>
          <w:rFonts w:ascii="Tahoma" w:hAnsi="Tahoma" w:cs="Tahoma"/>
          <w:b/>
          <w:color w:val="244061" w:themeColor="accent1" w:themeShade="80"/>
          <w:sz w:val="22"/>
          <w:szCs w:val="22"/>
        </w:rPr>
      </w:pPr>
    </w:p>
    <w:p w14:paraId="14A919B5" w14:textId="77777777" w:rsidR="0025778B" w:rsidRPr="007A18BA" w:rsidRDefault="0025778B" w:rsidP="0025778B">
      <w:pPr>
        <w:jc w:val="center"/>
        <w:rPr>
          <w:rFonts w:ascii="Tahoma" w:hAnsi="Tahoma" w:cs="Tahoma"/>
          <w:b/>
          <w:color w:val="244061" w:themeColor="accent1" w:themeShade="80"/>
          <w:sz w:val="22"/>
          <w:szCs w:val="22"/>
        </w:rPr>
      </w:pPr>
    </w:p>
    <w:p w14:paraId="364BE30F" w14:textId="77777777" w:rsidR="0025778B" w:rsidRPr="007A18BA" w:rsidRDefault="0025778B" w:rsidP="0025778B">
      <w:pPr>
        <w:jc w:val="center"/>
        <w:rPr>
          <w:rFonts w:ascii="Tahoma" w:hAnsi="Tahoma" w:cs="Tahoma"/>
          <w:color w:val="244061" w:themeColor="accent1" w:themeShade="80"/>
          <w:sz w:val="22"/>
          <w:szCs w:val="2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7A18BA" w14:paraId="7C263EC2"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18529A08" w14:textId="772CE592" w:rsidR="0025778B" w:rsidRPr="007A18BA" w:rsidRDefault="00AD219B" w:rsidP="0025778B">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LICITACIÓN PÚBLICA N° </w:t>
            </w:r>
            <w:r>
              <w:rPr>
                <w:rFonts w:ascii="Tahoma" w:hAnsi="Tahoma" w:cs="Tahoma"/>
                <w:b/>
                <w:color w:val="244061" w:themeColor="accent1" w:themeShade="80"/>
                <w:sz w:val="22"/>
                <w:szCs w:val="22"/>
              </w:rPr>
              <w:t>058</w:t>
            </w:r>
            <w:r w:rsidR="00A40E57" w:rsidRPr="007A18BA">
              <w:rPr>
                <w:rFonts w:ascii="Tahoma" w:hAnsi="Tahoma" w:cs="Tahoma"/>
                <w:b/>
                <w:color w:val="244061" w:themeColor="accent1" w:themeShade="80"/>
                <w:sz w:val="22"/>
                <w:szCs w:val="22"/>
              </w:rPr>
              <w:t>/2017</w:t>
            </w:r>
          </w:p>
          <w:p w14:paraId="33EBE7BE" w14:textId="77777777" w:rsidR="0025778B" w:rsidRPr="007A18BA" w:rsidRDefault="0025778B" w:rsidP="00A40E57">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r w:rsidR="00A40E57" w:rsidRPr="007A18BA">
              <w:rPr>
                <w:rFonts w:ascii="Tahoma" w:hAnsi="Tahoma" w:cs="Tahoma"/>
                <w:b/>
                <w:color w:val="244061" w:themeColor="accent1" w:themeShade="80"/>
                <w:sz w:val="22"/>
                <w:szCs w:val="22"/>
              </w:rPr>
              <w:t>SERVICIO DE ADMINISTRACIÓN DE ALMACENES”</w:t>
            </w:r>
          </w:p>
        </w:tc>
      </w:tr>
    </w:tbl>
    <w:p w14:paraId="62429767" w14:textId="77777777" w:rsidR="00A817C8" w:rsidRPr="007A18BA" w:rsidRDefault="00A817C8" w:rsidP="002C3600">
      <w:pPr>
        <w:rPr>
          <w:rFonts w:ascii="Tahoma" w:hAnsi="Tahoma" w:cs="Tahoma"/>
          <w:color w:val="244061" w:themeColor="accent1" w:themeShade="80"/>
          <w:sz w:val="22"/>
          <w:szCs w:val="22"/>
        </w:rPr>
      </w:pPr>
    </w:p>
    <w:p w14:paraId="2FB73F3C" w14:textId="77777777" w:rsidR="00A817C8" w:rsidRPr="007A18BA" w:rsidRDefault="00A817C8" w:rsidP="002C3600">
      <w:pPr>
        <w:rPr>
          <w:rFonts w:ascii="Tahoma" w:hAnsi="Tahoma" w:cs="Tahoma"/>
          <w:color w:val="244061" w:themeColor="accent1" w:themeShade="80"/>
          <w:sz w:val="22"/>
          <w:szCs w:val="22"/>
        </w:rPr>
      </w:pPr>
    </w:p>
    <w:p w14:paraId="24019B18" w14:textId="77777777" w:rsidR="00A817C8" w:rsidRPr="007A18BA" w:rsidRDefault="00A817C8" w:rsidP="002C3600">
      <w:pPr>
        <w:rPr>
          <w:rFonts w:ascii="Tahoma" w:hAnsi="Tahoma" w:cs="Tahoma"/>
          <w:color w:val="244061" w:themeColor="accent1" w:themeShade="80"/>
          <w:sz w:val="22"/>
          <w:szCs w:val="22"/>
        </w:rPr>
      </w:pPr>
    </w:p>
    <w:p w14:paraId="216CEBB3" w14:textId="77777777" w:rsidR="007F4A49" w:rsidRPr="007A18BA" w:rsidRDefault="007F4A49" w:rsidP="007F4A49">
      <w:pPr>
        <w:jc w:val="right"/>
        <w:outlineLvl w:val="0"/>
        <w:rPr>
          <w:rFonts w:ascii="Tahoma" w:hAnsi="Tahoma" w:cs="Tahoma"/>
          <w:b/>
          <w:color w:val="244061" w:themeColor="accent1" w:themeShade="80"/>
          <w:sz w:val="22"/>
          <w:szCs w:val="22"/>
          <w:lang w:val="es-BO"/>
        </w:rPr>
        <w:sectPr w:rsidR="007F4A49" w:rsidRPr="007A18BA" w:rsidSect="001C6005">
          <w:pgSz w:w="12240" w:h="15840"/>
          <w:pgMar w:top="238" w:right="1418" w:bottom="244" w:left="1418" w:header="709" w:footer="709" w:gutter="0"/>
          <w:cols w:space="708"/>
          <w:docGrid w:linePitch="360"/>
        </w:sectPr>
      </w:pPr>
    </w:p>
    <w:p w14:paraId="6A9AF443" w14:textId="77777777" w:rsidR="00A817C8" w:rsidRPr="007A18BA" w:rsidRDefault="00A817C8" w:rsidP="002C3600">
      <w:pPr>
        <w:rPr>
          <w:rFonts w:ascii="Tahoma" w:hAnsi="Tahoma" w:cs="Tahoma"/>
          <w:color w:val="244061" w:themeColor="accent1" w:themeShade="80"/>
          <w:sz w:val="22"/>
          <w:szCs w:val="22"/>
        </w:rPr>
      </w:pPr>
    </w:p>
    <w:p w14:paraId="55999E0F" w14:textId="77777777" w:rsidR="00A817C8" w:rsidRPr="007A18BA" w:rsidRDefault="00A817C8" w:rsidP="002C3600">
      <w:pPr>
        <w:rPr>
          <w:rFonts w:ascii="Tahoma" w:hAnsi="Tahoma" w:cs="Tahoma"/>
          <w:color w:val="244061" w:themeColor="accent1" w:themeShade="80"/>
          <w:sz w:val="22"/>
          <w:szCs w:val="22"/>
        </w:rPr>
      </w:pPr>
    </w:p>
    <w:p w14:paraId="015178A0" w14:textId="77777777" w:rsidR="00A817C8" w:rsidRPr="007A18BA" w:rsidRDefault="00A817C8" w:rsidP="002C3600">
      <w:pPr>
        <w:rPr>
          <w:rFonts w:ascii="Tahoma" w:hAnsi="Tahoma" w:cs="Tahoma"/>
          <w:color w:val="244061" w:themeColor="accent1" w:themeShade="80"/>
          <w:sz w:val="22"/>
          <w:szCs w:val="22"/>
        </w:rPr>
      </w:pPr>
    </w:p>
    <w:p w14:paraId="2D8D3711" w14:textId="77777777" w:rsidR="00A817C8" w:rsidRPr="007A18BA" w:rsidRDefault="00A817C8" w:rsidP="002C3600">
      <w:pPr>
        <w:rPr>
          <w:rFonts w:ascii="Tahoma" w:hAnsi="Tahoma" w:cs="Tahoma"/>
          <w:color w:val="244061" w:themeColor="accent1" w:themeShade="80"/>
          <w:sz w:val="22"/>
          <w:szCs w:val="22"/>
        </w:rPr>
      </w:pPr>
    </w:p>
    <w:p w14:paraId="1D864FB6" w14:textId="77777777" w:rsidR="00A817C8" w:rsidRPr="007A18BA" w:rsidRDefault="00A817C8" w:rsidP="002C3600">
      <w:pPr>
        <w:rPr>
          <w:rFonts w:ascii="Tahoma" w:hAnsi="Tahoma" w:cs="Tahoma"/>
          <w:color w:val="244061" w:themeColor="accent1" w:themeShade="80"/>
          <w:sz w:val="22"/>
          <w:szCs w:val="22"/>
        </w:rPr>
      </w:pPr>
    </w:p>
    <w:p w14:paraId="44ACB180" w14:textId="77777777" w:rsidR="00A817C8" w:rsidRPr="007A18BA" w:rsidRDefault="00A817C8" w:rsidP="002C3600">
      <w:pPr>
        <w:rPr>
          <w:rFonts w:ascii="Tahoma" w:hAnsi="Tahoma" w:cs="Tahoma"/>
          <w:color w:val="244061" w:themeColor="accent1" w:themeShade="80"/>
          <w:sz w:val="22"/>
          <w:szCs w:val="22"/>
        </w:rPr>
      </w:pPr>
    </w:p>
    <w:p w14:paraId="30225C6C" w14:textId="77777777" w:rsidR="00FA28C0" w:rsidRPr="007A18BA" w:rsidRDefault="00FA28C0" w:rsidP="00FA28C0">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Términos Básicos de Contratación (TBC)</w:t>
      </w:r>
    </w:p>
    <w:p w14:paraId="31406005" w14:textId="77777777" w:rsidR="00FA28C0" w:rsidRPr="007A18BA" w:rsidRDefault="00FA28C0" w:rsidP="00FA28C0">
      <w:pPr>
        <w:rPr>
          <w:rFonts w:ascii="Tahoma" w:hAnsi="Tahoma" w:cs="Tahoma"/>
          <w:color w:val="244061" w:themeColor="accent1" w:themeShade="80"/>
          <w:sz w:val="22"/>
          <w:szCs w:val="22"/>
        </w:rPr>
      </w:pPr>
    </w:p>
    <w:p w14:paraId="0DB06FEB" w14:textId="77777777" w:rsidR="00FA28C0" w:rsidRPr="007A18BA" w:rsidRDefault="00FA28C0" w:rsidP="00FA28C0">
      <w:pPr>
        <w:rPr>
          <w:rFonts w:ascii="Tahoma" w:hAnsi="Tahoma" w:cs="Tahoma"/>
          <w:color w:val="244061" w:themeColor="accent1" w:themeShade="80"/>
          <w:sz w:val="22"/>
          <w:szCs w:val="22"/>
        </w:rPr>
      </w:pPr>
    </w:p>
    <w:p w14:paraId="44C24484" w14:textId="77777777" w:rsidR="00FA28C0" w:rsidRPr="007A18BA" w:rsidRDefault="00FA28C0" w:rsidP="00FA28C0">
      <w:pPr>
        <w:rPr>
          <w:rFonts w:ascii="Tahoma" w:hAnsi="Tahoma" w:cs="Tahoma"/>
          <w:color w:val="244061" w:themeColor="accent1" w:themeShade="80"/>
          <w:sz w:val="22"/>
          <w:szCs w:val="22"/>
        </w:rPr>
      </w:pPr>
    </w:p>
    <w:p w14:paraId="6BCB53FE" w14:textId="77777777" w:rsidR="00FA28C0" w:rsidRPr="007A18BA" w:rsidRDefault="00FA28C0" w:rsidP="00FA28C0">
      <w:pPr>
        <w:rPr>
          <w:rFonts w:ascii="Tahoma" w:hAnsi="Tahoma" w:cs="Tahoma"/>
          <w:color w:val="244061" w:themeColor="accent1" w:themeShade="80"/>
          <w:sz w:val="22"/>
          <w:szCs w:val="22"/>
        </w:rPr>
      </w:pPr>
    </w:p>
    <w:p w14:paraId="72622185" w14:textId="77777777" w:rsidR="00FA28C0" w:rsidRPr="007A18BA" w:rsidRDefault="00FA28C0" w:rsidP="00FA28C0">
      <w:pPr>
        <w:rPr>
          <w:rFonts w:ascii="Tahoma" w:hAnsi="Tahoma" w:cs="Tahoma"/>
          <w:color w:val="244061" w:themeColor="accent1" w:themeShade="80"/>
          <w:sz w:val="22"/>
          <w:szCs w:val="22"/>
        </w:rPr>
      </w:pPr>
    </w:p>
    <w:p w14:paraId="39ACDB09" w14:textId="77777777" w:rsidR="00FA28C0" w:rsidRPr="007A18BA" w:rsidRDefault="00FA28C0" w:rsidP="002C3600">
      <w:pP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Contenido</w:t>
      </w:r>
    </w:p>
    <w:p w14:paraId="375BBB84" w14:textId="77777777" w:rsidR="00FA28C0" w:rsidRPr="007A18BA" w:rsidRDefault="00FA28C0" w:rsidP="00FA28C0">
      <w:pPr>
        <w:rPr>
          <w:rFonts w:ascii="Tahoma" w:hAnsi="Tahoma" w:cs="Tahoma"/>
          <w:color w:val="244061" w:themeColor="accent1" w:themeShade="80"/>
          <w:sz w:val="22"/>
          <w:szCs w:val="22"/>
        </w:rPr>
      </w:pPr>
    </w:p>
    <w:p w14:paraId="55358939" w14:textId="77777777" w:rsidR="004D07BD" w:rsidRPr="007A18BA" w:rsidRDefault="007259DC">
      <w:pPr>
        <w:pStyle w:val="TDC1"/>
        <w:rPr>
          <w:b w:val="0"/>
          <w:noProof/>
          <w:color w:val="244061" w:themeColor="accent1" w:themeShade="80"/>
          <w:lang w:val="es-BO" w:eastAsia="es-BO"/>
        </w:rPr>
      </w:pPr>
      <w:r w:rsidRPr="007A18BA">
        <w:rPr>
          <w:b w:val="0"/>
          <w:color w:val="244061" w:themeColor="accent1" w:themeShade="80"/>
          <w:highlight w:val="yellow"/>
          <w:lang w:val="es-ES"/>
        </w:rPr>
        <w:fldChar w:fldCharType="begin"/>
      </w:r>
      <w:r w:rsidR="00FA28C0" w:rsidRPr="007A18BA">
        <w:rPr>
          <w:b w:val="0"/>
          <w:color w:val="244061" w:themeColor="accent1" w:themeShade="80"/>
          <w:highlight w:val="yellow"/>
          <w:lang w:val="es-ES"/>
        </w:rPr>
        <w:instrText xml:space="preserve"> TOC \o "1-1" \h \z \t "Título 2,2,Título 3,3" </w:instrText>
      </w:r>
      <w:r w:rsidRPr="007A18BA">
        <w:rPr>
          <w:b w:val="0"/>
          <w:color w:val="244061" w:themeColor="accent1" w:themeShade="80"/>
          <w:highlight w:val="yellow"/>
          <w:lang w:val="es-ES"/>
        </w:rPr>
        <w:fldChar w:fldCharType="separate"/>
      </w:r>
      <w:hyperlink w:anchor="_Toc330030630" w:history="1">
        <w:r w:rsidR="004D07BD" w:rsidRPr="007A18BA">
          <w:rPr>
            <w:rStyle w:val="Hipervnculo"/>
            <w:noProof/>
            <w:color w:val="244061" w:themeColor="accent1" w:themeShade="80"/>
          </w:rPr>
          <w:t>PARTE I</w:t>
        </w:r>
        <w:r w:rsidR="004D07BD" w:rsidRPr="007A18BA">
          <w:rPr>
            <w:noProof/>
            <w:webHidden/>
            <w:color w:val="244061" w:themeColor="accent1" w:themeShade="80"/>
          </w:rPr>
          <w:tab/>
        </w:r>
        <w:r w:rsidRPr="007A18BA">
          <w:rPr>
            <w:noProof/>
            <w:webHidden/>
            <w:color w:val="244061" w:themeColor="accent1" w:themeShade="80"/>
          </w:rPr>
          <w:fldChar w:fldCharType="begin"/>
        </w:r>
        <w:r w:rsidR="004D07BD" w:rsidRPr="007A18BA">
          <w:rPr>
            <w:noProof/>
            <w:webHidden/>
            <w:color w:val="244061" w:themeColor="accent1" w:themeShade="80"/>
          </w:rPr>
          <w:instrText xml:space="preserve"> PAGEREF _Toc330030630 \h </w:instrText>
        </w:r>
        <w:r w:rsidRPr="007A18BA">
          <w:rPr>
            <w:noProof/>
            <w:webHidden/>
            <w:color w:val="244061" w:themeColor="accent1" w:themeShade="80"/>
          </w:rPr>
        </w:r>
        <w:r w:rsidRPr="007A18BA">
          <w:rPr>
            <w:noProof/>
            <w:webHidden/>
            <w:color w:val="244061" w:themeColor="accent1" w:themeShade="80"/>
          </w:rPr>
          <w:fldChar w:fldCharType="separate"/>
        </w:r>
        <w:r w:rsidR="000651A8">
          <w:rPr>
            <w:noProof/>
            <w:webHidden/>
            <w:color w:val="244061" w:themeColor="accent1" w:themeShade="80"/>
          </w:rPr>
          <w:t>4</w:t>
        </w:r>
        <w:r w:rsidRPr="007A18BA">
          <w:rPr>
            <w:noProof/>
            <w:webHidden/>
            <w:color w:val="244061" w:themeColor="accent1" w:themeShade="80"/>
          </w:rPr>
          <w:fldChar w:fldCharType="end"/>
        </w:r>
      </w:hyperlink>
    </w:p>
    <w:p w14:paraId="01DE3A7C" w14:textId="77777777" w:rsidR="004D07BD" w:rsidRPr="007A18BA" w:rsidRDefault="008E5F4B">
      <w:pPr>
        <w:pStyle w:val="TDC1"/>
        <w:rPr>
          <w:b w:val="0"/>
          <w:noProof/>
          <w:color w:val="244061" w:themeColor="accent1" w:themeShade="80"/>
          <w:lang w:val="es-BO" w:eastAsia="es-BO"/>
        </w:rPr>
      </w:pPr>
      <w:hyperlink w:anchor="_Toc330030631" w:history="1">
        <w:r w:rsidR="004D07BD" w:rsidRPr="007A18BA">
          <w:rPr>
            <w:rStyle w:val="Hipervnculo"/>
            <w:noProof/>
            <w:color w:val="244061" w:themeColor="accent1" w:themeShade="80"/>
          </w:rPr>
          <w:t>PARTE II</w:t>
        </w:r>
        <w:r w:rsidR="004D07BD" w:rsidRPr="007A18BA">
          <w:rPr>
            <w:noProof/>
            <w:webHidden/>
            <w:color w:val="244061" w:themeColor="accent1" w:themeShade="80"/>
          </w:rPr>
          <w:tab/>
        </w:r>
        <w:r w:rsidR="007259DC" w:rsidRPr="007A18BA">
          <w:rPr>
            <w:noProof/>
            <w:webHidden/>
            <w:color w:val="244061" w:themeColor="accent1" w:themeShade="80"/>
          </w:rPr>
          <w:fldChar w:fldCharType="begin"/>
        </w:r>
        <w:r w:rsidR="004D07BD" w:rsidRPr="007A18BA">
          <w:rPr>
            <w:noProof/>
            <w:webHidden/>
            <w:color w:val="244061" w:themeColor="accent1" w:themeShade="80"/>
          </w:rPr>
          <w:instrText xml:space="preserve"> PAGEREF _Toc330030631 \h </w:instrText>
        </w:r>
        <w:r w:rsidR="007259DC" w:rsidRPr="007A18BA">
          <w:rPr>
            <w:noProof/>
            <w:webHidden/>
            <w:color w:val="244061" w:themeColor="accent1" w:themeShade="80"/>
          </w:rPr>
        </w:r>
        <w:r w:rsidR="007259DC" w:rsidRPr="007A18BA">
          <w:rPr>
            <w:noProof/>
            <w:webHidden/>
            <w:color w:val="244061" w:themeColor="accent1" w:themeShade="80"/>
          </w:rPr>
          <w:fldChar w:fldCharType="separate"/>
        </w:r>
        <w:r w:rsidR="000651A8">
          <w:rPr>
            <w:noProof/>
            <w:webHidden/>
            <w:color w:val="244061" w:themeColor="accent1" w:themeShade="80"/>
          </w:rPr>
          <w:t>15</w:t>
        </w:r>
        <w:r w:rsidR="007259DC" w:rsidRPr="007A18BA">
          <w:rPr>
            <w:noProof/>
            <w:webHidden/>
            <w:color w:val="244061" w:themeColor="accent1" w:themeShade="80"/>
          </w:rPr>
          <w:fldChar w:fldCharType="end"/>
        </w:r>
      </w:hyperlink>
    </w:p>
    <w:p w14:paraId="4576544E" w14:textId="77777777" w:rsidR="004D07BD" w:rsidRPr="007A18BA" w:rsidRDefault="008E5F4B">
      <w:pPr>
        <w:pStyle w:val="TDC1"/>
        <w:rPr>
          <w:b w:val="0"/>
          <w:noProof/>
          <w:color w:val="244061" w:themeColor="accent1" w:themeShade="80"/>
          <w:lang w:val="es-BO" w:eastAsia="es-BO"/>
        </w:rPr>
      </w:pPr>
      <w:hyperlink w:anchor="_Toc330030632" w:history="1">
        <w:r w:rsidR="004D07BD" w:rsidRPr="007A18BA">
          <w:rPr>
            <w:rStyle w:val="Hipervnculo"/>
            <w:noProof/>
            <w:color w:val="244061" w:themeColor="accent1" w:themeShade="80"/>
          </w:rPr>
          <w:t>PARTE III</w:t>
        </w:r>
        <w:r w:rsidR="004D07BD" w:rsidRPr="007A18BA">
          <w:rPr>
            <w:noProof/>
            <w:webHidden/>
            <w:color w:val="244061" w:themeColor="accent1" w:themeShade="80"/>
          </w:rPr>
          <w:tab/>
        </w:r>
        <w:r w:rsidR="007259DC" w:rsidRPr="007A18BA">
          <w:rPr>
            <w:noProof/>
            <w:webHidden/>
            <w:color w:val="244061" w:themeColor="accent1" w:themeShade="80"/>
          </w:rPr>
          <w:fldChar w:fldCharType="begin"/>
        </w:r>
        <w:r w:rsidR="004D07BD" w:rsidRPr="007A18BA">
          <w:rPr>
            <w:noProof/>
            <w:webHidden/>
            <w:color w:val="244061" w:themeColor="accent1" w:themeShade="80"/>
          </w:rPr>
          <w:instrText xml:space="preserve"> PAGEREF _Toc330030632 \h </w:instrText>
        </w:r>
        <w:r w:rsidR="007259DC" w:rsidRPr="007A18BA">
          <w:rPr>
            <w:noProof/>
            <w:webHidden/>
            <w:color w:val="244061" w:themeColor="accent1" w:themeShade="80"/>
          </w:rPr>
        </w:r>
        <w:r w:rsidR="007259DC" w:rsidRPr="007A18BA">
          <w:rPr>
            <w:noProof/>
            <w:webHidden/>
            <w:color w:val="244061" w:themeColor="accent1" w:themeShade="80"/>
          </w:rPr>
          <w:fldChar w:fldCharType="separate"/>
        </w:r>
        <w:r w:rsidR="000651A8">
          <w:rPr>
            <w:noProof/>
            <w:webHidden/>
            <w:color w:val="244061" w:themeColor="accent1" w:themeShade="80"/>
          </w:rPr>
          <w:t>36</w:t>
        </w:r>
        <w:r w:rsidR="007259DC" w:rsidRPr="007A18BA">
          <w:rPr>
            <w:noProof/>
            <w:webHidden/>
            <w:color w:val="244061" w:themeColor="accent1" w:themeShade="80"/>
          </w:rPr>
          <w:fldChar w:fldCharType="end"/>
        </w:r>
      </w:hyperlink>
    </w:p>
    <w:p w14:paraId="678D0316" w14:textId="77777777" w:rsidR="00FA28C0" w:rsidRPr="007A18BA" w:rsidRDefault="007259DC" w:rsidP="00FA28C0">
      <w:pPr>
        <w:rPr>
          <w:rFonts w:ascii="Tahoma" w:hAnsi="Tahoma" w:cs="Tahoma"/>
          <w:b/>
          <w:color w:val="244061" w:themeColor="accent1" w:themeShade="80"/>
          <w:sz w:val="22"/>
          <w:szCs w:val="22"/>
          <w:highlight w:val="yellow"/>
        </w:rPr>
      </w:pPr>
      <w:r w:rsidRPr="007A18BA">
        <w:rPr>
          <w:rFonts w:ascii="Tahoma" w:hAnsi="Tahoma" w:cs="Tahoma"/>
          <w:b/>
          <w:color w:val="244061" w:themeColor="accent1" w:themeShade="80"/>
          <w:sz w:val="22"/>
          <w:szCs w:val="22"/>
          <w:highlight w:val="yellow"/>
        </w:rPr>
        <w:fldChar w:fldCharType="end"/>
      </w:r>
    </w:p>
    <w:p w14:paraId="27BC502A" w14:textId="77777777" w:rsidR="00A72FB0" w:rsidRPr="007A18BA" w:rsidRDefault="00FA28C0" w:rsidP="00DC1DA3">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highlight w:val="yellow"/>
        </w:rPr>
        <w:br w:type="page"/>
      </w:r>
      <w:bookmarkStart w:id="0" w:name="_Toc330030630"/>
      <w:r w:rsidR="00A72FB0" w:rsidRPr="007A18BA">
        <w:rPr>
          <w:rFonts w:ascii="Tahoma" w:hAnsi="Tahoma" w:cs="Tahoma"/>
          <w:b/>
          <w:color w:val="244061" w:themeColor="accent1" w:themeShade="80"/>
          <w:sz w:val="22"/>
          <w:szCs w:val="22"/>
        </w:rPr>
        <w:lastRenderedPageBreak/>
        <w:t>PARTE I</w:t>
      </w:r>
      <w:bookmarkEnd w:id="0"/>
    </w:p>
    <w:p w14:paraId="7E5C27AE" w14:textId="77777777" w:rsidR="002C3600" w:rsidRPr="007A18BA" w:rsidRDefault="002C3600" w:rsidP="002C3600">
      <w:pPr>
        <w:rPr>
          <w:rFonts w:ascii="Tahoma" w:hAnsi="Tahoma" w:cs="Tahoma"/>
          <w:color w:val="244061" w:themeColor="accent1" w:themeShade="80"/>
          <w:sz w:val="22"/>
          <w:szCs w:val="22"/>
          <w:lang w:val="es-MX"/>
        </w:rPr>
      </w:pPr>
    </w:p>
    <w:p w14:paraId="306B48E8" w14:textId="77777777" w:rsidR="00A72FB0" w:rsidRPr="007A18BA" w:rsidRDefault="00BD32B1" w:rsidP="002C3600">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INFORMACIÓN GENERAL A LOS PROPONENTES</w:t>
      </w:r>
    </w:p>
    <w:p w14:paraId="1ED8A827" w14:textId="77777777" w:rsidR="00BD32B1" w:rsidRPr="007A18BA" w:rsidRDefault="00BD32B1" w:rsidP="00BD32B1">
      <w:pPr>
        <w:jc w:val="center"/>
        <w:rPr>
          <w:rFonts w:ascii="Tahoma" w:hAnsi="Tahoma" w:cs="Tahoma"/>
          <w:b/>
          <w:color w:val="244061" w:themeColor="accent1" w:themeShade="80"/>
          <w:sz w:val="22"/>
          <w:szCs w:val="22"/>
        </w:rPr>
      </w:pPr>
    </w:p>
    <w:p w14:paraId="78B798A9" w14:textId="77777777" w:rsidR="00510D3A" w:rsidRPr="007A18BA" w:rsidRDefault="00510D3A" w:rsidP="00BD32B1">
      <w:pPr>
        <w:jc w:val="center"/>
        <w:rPr>
          <w:rFonts w:ascii="Tahoma" w:hAnsi="Tahoma" w:cs="Tahoma"/>
          <w:b/>
          <w:color w:val="244061" w:themeColor="accent1" w:themeShade="80"/>
          <w:sz w:val="22"/>
          <w:szCs w:val="22"/>
        </w:rPr>
      </w:pPr>
    </w:p>
    <w:p w14:paraId="366889F3" w14:textId="77777777" w:rsidR="00510D3A" w:rsidRPr="007A18BA" w:rsidRDefault="00510D3A"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Antecedentes</w:t>
      </w:r>
    </w:p>
    <w:p w14:paraId="6381012C" w14:textId="77777777" w:rsidR="00510D3A" w:rsidRPr="007A18BA" w:rsidRDefault="00510D3A" w:rsidP="00510D3A">
      <w:pPr>
        <w:ind w:left="360"/>
        <w:jc w:val="both"/>
        <w:rPr>
          <w:rFonts w:ascii="Tahoma" w:hAnsi="Tahoma" w:cs="Tahoma"/>
          <w:color w:val="244061" w:themeColor="accent1" w:themeShade="80"/>
          <w:sz w:val="22"/>
          <w:szCs w:val="22"/>
        </w:rPr>
      </w:pPr>
    </w:p>
    <w:p w14:paraId="6716E347" w14:textId="77777777" w:rsidR="00B973DF" w:rsidRPr="007A18BA" w:rsidRDefault="00B973DF" w:rsidP="00B973DF">
      <w:pPr>
        <w:autoSpaceDE w:val="0"/>
        <w:autoSpaceDN w:val="0"/>
        <w:adjustRightInd w:val="0"/>
        <w:ind w:left="550"/>
        <w:jc w:val="both"/>
        <w:rPr>
          <w:rFonts w:ascii="Tahoma" w:hAnsi="Tahoma" w:cs="Tahoma"/>
          <w:color w:val="244061" w:themeColor="accent1" w:themeShade="80"/>
          <w:sz w:val="22"/>
          <w:szCs w:val="22"/>
        </w:rPr>
      </w:pPr>
    </w:p>
    <w:p w14:paraId="741A0304" w14:textId="77777777" w:rsidR="00B973DF" w:rsidRPr="007A18BA" w:rsidRDefault="00B973DF" w:rsidP="00B973DF">
      <w:pPr>
        <w:autoSpaceDE w:val="0"/>
        <w:autoSpaceDN w:val="0"/>
        <w:adjustRightInd w:val="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los almacenes de ENTEL S.A. se centraliza</w:t>
      </w:r>
      <w:r w:rsidR="000E1E40"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articula</w:t>
      </w:r>
      <w:r w:rsidR="000E1E40" w:rsidRPr="007A18BA">
        <w:rPr>
          <w:rFonts w:ascii="Tahoma" w:hAnsi="Tahoma" w:cs="Tahoma"/>
          <w:color w:val="244061" w:themeColor="accent1" w:themeShade="80"/>
          <w:sz w:val="22"/>
          <w:szCs w:val="22"/>
        </w:rPr>
        <w:t xml:space="preserve"> y coordina</w:t>
      </w:r>
      <w:r w:rsidRPr="007A18BA">
        <w:rPr>
          <w:rFonts w:ascii="Tahoma" w:hAnsi="Tahoma" w:cs="Tahoma"/>
          <w:color w:val="244061" w:themeColor="accent1" w:themeShade="80"/>
          <w:sz w:val="22"/>
          <w:szCs w:val="22"/>
        </w:rPr>
        <w:t xml:space="preserve"> la logística de recepción, almacenaje, resguardo y distribución física de materiales de ENTEL S.A. atendiendo la instr</w:t>
      </w:r>
      <w:r w:rsidR="000E1E40" w:rsidRPr="007A18BA">
        <w:rPr>
          <w:rFonts w:ascii="Tahoma" w:hAnsi="Tahoma" w:cs="Tahoma"/>
          <w:color w:val="244061" w:themeColor="accent1" w:themeShade="80"/>
          <w:sz w:val="22"/>
          <w:szCs w:val="22"/>
        </w:rPr>
        <w:t>ucción de los clientes internos</w:t>
      </w:r>
      <w:r w:rsidRPr="007A18BA">
        <w:rPr>
          <w:rFonts w:ascii="Tahoma" w:hAnsi="Tahoma" w:cs="Tahoma"/>
          <w:color w:val="244061" w:themeColor="accent1" w:themeShade="80"/>
          <w:sz w:val="22"/>
          <w:szCs w:val="22"/>
        </w:rPr>
        <w:t xml:space="preserve">, responsables de proyectos </w:t>
      </w:r>
      <w:r w:rsidR="000E1E40" w:rsidRPr="007A18BA">
        <w:rPr>
          <w:rFonts w:ascii="Tahoma" w:hAnsi="Tahoma" w:cs="Tahoma"/>
          <w:color w:val="244061" w:themeColor="accent1" w:themeShade="80"/>
          <w:sz w:val="22"/>
          <w:szCs w:val="22"/>
        </w:rPr>
        <w:t xml:space="preserve">para el movimiento </w:t>
      </w:r>
      <w:r w:rsidRPr="007A18BA">
        <w:rPr>
          <w:rFonts w:ascii="Tahoma" w:hAnsi="Tahoma" w:cs="Tahoma"/>
          <w:color w:val="244061" w:themeColor="accent1" w:themeShade="80"/>
          <w:sz w:val="22"/>
          <w:szCs w:val="22"/>
        </w:rPr>
        <w:t xml:space="preserve">de materiales a ser instalados y/o comercializados. </w:t>
      </w:r>
    </w:p>
    <w:p w14:paraId="24F2A3B2" w14:textId="77777777" w:rsidR="00B973DF" w:rsidRPr="007A18BA" w:rsidRDefault="00B973DF" w:rsidP="00B973DF">
      <w:pPr>
        <w:autoSpaceDE w:val="0"/>
        <w:autoSpaceDN w:val="0"/>
        <w:adjustRightInd w:val="0"/>
        <w:jc w:val="both"/>
        <w:rPr>
          <w:rFonts w:ascii="Tahoma" w:hAnsi="Tahoma" w:cs="Tahoma"/>
          <w:color w:val="244061" w:themeColor="accent1" w:themeShade="80"/>
          <w:sz w:val="22"/>
          <w:szCs w:val="22"/>
        </w:rPr>
      </w:pPr>
    </w:p>
    <w:p w14:paraId="0B7EA53B" w14:textId="77777777" w:rsidR="00B973DF" w:rsidRPr="007A18BA" w:rsidRDefault="00B973DF" w:rsidP="00B973DF">
      <w:pPr>
        <w:autoSpaceDE w:val="0"/>
        <w:autoSpaceDN w:val="0"/>
        <w:adjustRightInd w:val="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almacén de El Alto, centraliza una gran cantidad de material en las que podemos distinguir dos grupos:</w:t>
      </w:r>
    </w:p>
    <w:p w14:paraId="14957971" w14:textId="77777777" w:rsidR="00B973DF" w:rsidRPr="007A18BA" w:rsidRDefault="00B973DF" w:rsidP="00B973DF">
      <w:pPr>
        <w:autoSpaceDE w:val="0"/>
        <w:autoSpaceDN w:val="0"/>
        <w:adjustRightInd w:val="0"/>
        <w:ind w:left="550"/>
        <w:jc w:val="both"/>
        <w:rPr>
          <w:rFonts w:ascii="Tahoma" w:hAnsi="Tahoma" w:cs="Tahoma"/>
          <w:color w:val="244061" w:themeColor="accent1" w:themeShade="80"/>
          <w:sz w:val="22"/>
          <w:szCs w:val="22"/>
        </w:rPr>
      </w:pPr>
    </w:p>
    <w:p w14:paraId="45608F96" w14:textId="36C362E9" w:rsidR="00B973DF" w:rsidRPr="007A18BA" w:rsidRDefault="00B973DF" w:rsidP="00B973DF">
      <w:pPr>
        <w:numPr>
          <w:ilvl w:val="0"/>
          <w:numId w:val="42"/>
        </w:numPr>
        <w:autoSpaceDE w:val="0"/>
        <w:autoSpaceDN w:val="0"/>
        <w:adjustRightInd w:val="0"/>
        <w:spacing w:line="276" w:lineRule="auto"/>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Materiales comerciales</w:t>
      </w:r>
      <w:r w:rsidRPr="007A18BA">
        <w:rPr>
          <w:rFonts w:ascii="Tahoma" w:hAnsi="Tahoma" w:cs="Tahoma"/>
          <w:color w:val="244061" w:themeColor="accent1" w:themeShade="80"/>
          <w:sz w:val="22"/>
          <w:szCs w:val="22"/>
        </w:rPr>
        <w:t xml:space="preserve">, entre los que se encuentran las tarjetas para servicio prepago y terminales de usuarios como son celulares, decodificadores, </w:t>
      </w:r>
      <w:r w:rsidR="00AD219B" w:rsidRPr="007A18BA">
        <w:rPr>
          <w:rFonts w:ascii="Tahoma" w:hAnsi="Tahoma" w:cs="Tahoma"/>
          <w:color w:val="244061" w:themeColor="accent1" w:themeShade="80"/>
          <w:sz w:val="22"/>
          <w:szCs w:val="22"/>
        </w:rPr>
        <w:t>módems,</w:t>
      </w:r>
      <w:r w:rsidRPr="007A18BA">
        <w:rPr>
          <w:rFonts w:ascii="Tahoma" w:hAnsi="Tahoma" w:cs="Tahoma"/>
          <w:color w:val="244061" w:themeColor="accent1" w:themeShade="80"/>
          <w:sz w:val="22"/>
          <w:szCs w:val="22"/>
        </w:rPr>
        <w:t xml:space="preserve"> LTE material de Televisión satelital , mismos que son administrados mediante el sistema TTB Ventas en sus diferentes estados nuevo, usados, dañados y obsoleto.</w:t>
      </w:r>
    </w:p>
    <w:p w14:paraId="2471356D" w14:textId="77777777" w:rsidR="00B973DF" w:rsidRPr="007A18BA" w:rsidRDefault="00B973DF" w:rsidP="00B973DF">
      <w:pPr>
        <w:numPr>
          <w:ilvl w:val="0"/>
          <w:numId w:val="42"/>
        </w:numPr>
        <w:autoSpaceDE w:val="0"/>
        <w:autoSpaceDN w:val="0"/>
        <w:adjustRightInd w:val="0"/>
        <w:spacing w:line="276" w:lineRule="auto"/>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Materiales técnicos</w:t>
      </w:r>
      <w:r w:rsidRPr="007A18BA">
        <w:rPr>
          <w:rFonts w:ascii="Tahoma" w:hAnsi="Tahoma" w:cs="Tahoma"/>
          <w:color w:val="244061" w:themeColor="accent1" w:themeShade="80"/>
          <w:sz w:val="22"/>
          <w:szCs w:val="22"/>
        </w:rPr>
        <w:t xml:space="preserve"> en mayor volumen, cantidad y diversidad que son principalmente de las unidades de Tecnología para los distintos proyectos, estos materiales son  Radiobases, radio enlaces, equipos para distintas redes, cables de todo tipo, fibra óptica, baterías, antenas, material de instalación, etc., mismos que son administrados con un módulo de control físico del sistema de warehouse del SAP.</w:t>
      </w:r>
    </w:p>
    <w:p w14:paraId="261B5876" w14:textId="77777777" w:rsidR="00510D3A" w:rsidRPr="007A18BA" w:rsidRDefault="00510D3A" w:rsidP="00510D3A">
      <w:pPr>
        <w:ind w:left="360"/>
        <w:jc w:val="both"/>
        <w:rPr>
          <w:rFonts w:ascii="Tahoma" w:hAnsi="Tahoma" w:cs="Tahoma"/>
          <w:color w:val="244061" w:themeColor="accent1" w:themeShade="80"/>
          <w:sz w:val="22"/>
          <w:szCs w:val="22"/>
          <w:lang w:val="es-ES_tradnl"/>
        </w:rPr>
      </w:pPr>
    </w:p>
    <w:p w14:paraId="021D73BF" w14:textId="77777777" w:rsidR="00510D3A" w:rsidRPr="007A18BA" w:rsidRDefault="00510D3A" w:rsidP="00510D3A">
      <w:pPr>
        <w:ind w:left="360"/>
        <w:jc w:val="both"/>
        <w:rPr>
          <w:rFonts w:ascii="Tahoma" w:hAnsi="Tahoma" w:cs="Tahoma"/>
          <w:color w:val="244061" w:themeColor="accent1" w:themeShade="80"/>
          <w:sz w:val="22"/>
          <w:szCs w:val="22"/>
        </w:rPr>
      </w:pPr>
    </w:p>
    <w:p w14:paraId="3EEE27CD" w14:textId="77777777" w:rsidR="00510D3A" w:rsidRPr="007A18BA" w:rsidRDefault="00510D3A"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Objeto de la Contratación</w:t>
      </w:r>
    </w:p>
    <w:p w14:paraId="5179ACE7" w14:textId="77777777" w:rsidR="00510D3A" w:rsidRPr="007A18BA" w:rsidRDefault="00510D3A" w:rsidP="00510D3A">
      <w:pPr>
        <w:jc w:val="both"/>
        <w:rPr>
          <w:rFonts w:ascii="Tahoma" w:hAnsi="Tahoma" w:cs="Tahoma"/>
          <w:b/>
          <w:color w:val="244061" w:themeColor="accent1" w:themeShade="80"/>
          <w:sz w:val="22"/>
          <w:szCs w:val="22"/>
          <w:lang w:eastAsia="en-US" w:bidi="en-US"/>
        </w:rPr>
      </w:pPr>
    </w:p>
    <w:p w14:paraId="43EB0B0F" w14:textId="77777777" w:rsidR="00CF33D4" w:rsidRPr="007A18BA" w:rsidRDefault="00CF33D4" w:rsidP="00CF33D4">
      <w:pPr>
        <w:ind w:left="708"/>
        <w:jc w:val="both"/>
        <w:rPr>
          <w:rFonts w:ascii="Tahoma" w:hAnsi="Tahoma" w:cs="Tahoma"/>
          <w:bCs/>
          <w:color w:val="244061" w:themeColor="accent1" w:themeShade="80"/>
          <w:sz w:val="22"/>
          <w:szCs w:val="22"/>
          <w:lang w:val="es-ES_tradnl"/>
        </w:rPr>
      </w:pPr>
      <w:r w:rsidRPr="007A18BA">
        <w:rPr>
          <w:rFonts w:ascii="Tahoma" w:hAnsi="Tahoma" w:cs="Tahoma"/>
          <w:color w:val="244061" w:themeColor="accent1" w:themeShade="80"/>
          <w:sz w:val="22"/>
          <w:szCs w:val="22"/>
        </w:rPr>
        <w:t>El servicio de administración de los almacenes comprende: recepción, custodia, resguardo, registros,</w:t>
      </w:r>
      <w:r w:rsidRPr="007A18BA">
        <w:rPr>
          <w:rFonts w:ascii="Tahoma" w:hAnsi="Tahoma" w:cs="Tahoma"/>
          <w:bCs/>
          <w:color w:val="244061" w:themeColor="accent1" w:themeShade="80"/>
          <w:sz w:val="22"/>
          <w:szCs w:val="22"/>
          <w:lang w:val="es-ES_tradnl"/>
        </w:rPr>
        <w:t xml:space="preserve"> ubicación, ordenamiento, distribución, reportes e  inventarios,</w:t>
      </w:r>
      <w:r w:rsidRPr="007A18BA">
        <w:rPr>
          <w:rFonts w:ascii="Tahoma" w:hAnsi="Tahoma" w:cs="Tahoma"/>
          <w:color w:val="244061" w:themeColor="accent1" w:themeShade="80"/>
          <w:sz w:val="22"/>
          <w:szCs w:val="22"/>
        </w:rPr>
        <w:t xml:space="preserve"> de materiales, equipos y otros de propiedad de ENTEL S.A. con </w:t>
      </w:r>
      <w:r w:rsidRPr="007A18BA">
        <w:rPr>
          <w:rFonts w:ascii="Tahoma" w:hAnsi="Tahoma" w:cs="Tahoma"/>
          <w:bCs/>
          <w:color w:val="244061" w:themeColor="accent1" w:themeShade="80"/>
          <w:sz w:val="22"/>
          <w:szCs w:val="22"/>
          <w:lang w:val="es-ES_tradnl"/>
        </w:rPr>
        <w:t>atención</w:t>
      </w:r>
      <w:r w:rsidR="00BB24E7" w:rsidRPr="007A18BA">
        <w:rPr>
          <w:rFonts w:ascii="Tahoma" w:hAnsi="Tahoma" w:cs="Tahoma"/>
          <w:bCs/>
          <w:color w:val="244061" w:themeColor="accent1" w:themeShade="80"/>
          <w:sz w:val="22"/>
          <w:szCs w:val="22"/>
          <w:lang w:val="es-ES_tradnl"/>
        </w:rPr>
        <w:t xml:space="preserve"> de lunes a viernes y e</w:t>
      </w:r>
      <w:r w:rsidRPr="007A18BA">
        <w:rPr>
          <w:rFonts w:ascii="Tahoma" w:hAnsi="Tahoma" w:cs="Tahoma"/>
          <w:bCs/>
          <w:color w:val="244061" w:themeColor="accent1" w:themeShade="80"/>
          <w:sz w:val="22"/>
          <w:szCs w:val="22"/>
          <w:lang w:val="es-ES_tradnl"/>
        </w:rPr>
        <w:t xml:space="preserve">n horarios </w:t>
      </w:r>
      <w:r w:rsidR="00BB24E7" w:rsidRPr="007A18BA">
        <w:rPr>
          <w:rFonts w:ascii="Tahoma" w:hAnsi="Tahoma" w:cs="Tahoma"/>
          <w:bCs/>
          <w:color w:val="244061" w:themeColor="accent1" w:themeShade="80"/>
          <w:sz w:val="22"/>
          <w:szCs w:val="22"/>
          <w:lang w:val="es-ES_tradnl"/>
        </w:rPr>
        <w:t xml:space="preserve">y días </w:t>
      </w:r>
      <w:r w:rsidRPr="007A18BA">
        <w:rPr>
          <w:rFonts w:ascii="Tahoma" w:hAnsi="Tahoma" w:cs="Tahoma"/>
          <w:bCs/>
          <w:color w:val="244061" w:themeColor="accent1" w:themeShade="80"/>
          <w:sz w:val="22"/>
          <w:szCs w:val="22"/>
          <w:lang w:val="es-ES_tradnl"/>
        </w:rPr>
        <w:t xml:space="preserve">extraordinarios, </w:t>
      </w:r>
      <w:r w:rsidR="00BB24E7" w:rsidRPr="007A18BA">
        <w:rPr>
          <w:rFonts w:ascii="Tahoma" w:hAnsi="Tahoma" w:cs="Tahoma"/>
          <w:bCs/>
          <w:color w:val="244061" w:themeColor="accent1" w:themeShade="80"/>
          <w:sz w:val="22"/>
          <w:szCs w:val="22"/>
          <w:lang w:val="es-ES_tradnl"/>
        </w:rPr>
        <w:t>en casos de urgencias.</w:t>
      </w:r>
    </w:p>
    <w:p w14:paraId="2B1422EE" w14:textId="71D5FBB4" w:rsidR="00850B5B" w:rsidRPr="007A18BA" w:rsidRDefault="00A04F5F" w:rsidP="00CF33D4">
      <w:pPr>
        <w:ind w:left="708"/>
        <w:jc w:val="both"/>
        <w:rPr>
          <w:rFonts w:ascii="Tahoma" w:hAnsi="Tahoma" w:cs="Tahoma"/>
          <w:bCs/>
          <w:color w:val="244061" w:themeColor="accent1" w:themeShade="80"/>
          <w:sz w:val="22"/>
          <w:szCs w:val="22"/>
          <w:lang w:val="es-ES_tradnl"/>
        </w:rPr>
      </w:pPr>
      <w:r w:rsidRPr="007A18BA">
        <w:rPr>
          <w:rFonts w:ascii="Tahoma" w:hAnsi="Tahoma" w:cs="Tahoma"/>
          <w:bCs/>
          <w:color w:val="244061" w:themeColor="accent1" w:themeShade="80"/>
          <w:sz w:val="22"/>
          <w:szCs w:val="22"/>
          <w:lang w:val="es-ES_tradnl"/>
        </w:rPr>
        <w:t xml:space="preserve">La administración </w:t>
      </w:r>
      <w:r w:rsidR="00850B5B" w:rsidRPr="007A18BA">
        <w:rPr>
          <w:rFonts w:ascii="Tahoma" w:hAnsi="Tahoma" w:cs="Tahoma"/>
          <w:bCs/>
          <w:color w:val="244061" w:themeColor="accent1" w:themeShade="80"/>
          <w:sz w:val="22"/>
          <w:szCs w:val="22"/>
          <w:lang w:val="es-ES_tradnl"/>
        </w:rPr>
        <w:t xml:space="preserve">debe contar con el servicio de limpieza y las medidas de seguridad  </w:t>
      </w:r>
      <w:r w:rsidRPr="007A18BA">
        <w:rPr>
          <w:rFonts w:ascii="Tahoma" w:hAnsi="Tahoma" w:cs="Tahoma"/>
          <w:bCs/>
          <w:color w:val="244061" w:themeColor="accent1" w:themeShade="80"/>
          <w:sz w:val="22"/>
          <w:szCs w:val="22"/>
          <w:lang w:val="es-ES_tradnl"/>
        </w:rPr>
        <w:t>para el resguardo del materia</w:t>
      </w:r>
      <w:r w:rsidR="000651A8">
        <w:rPr>
          <w:rFonts w:ascii="Tahoma" w:hAnsi="Tahoma" w:cs="Tahoma"/>
          <w:bCs/>
          <w:color w:val="244061" w:themeColor="accent1" w:themeShade="80"/>
          <w:sz w:val="22"/>
          <w:szCs w:val="22"/>
          <w:lang w:val="es-ES_tradnl"/>
        </w:rPr>
        <w:t>l de ENTEL S.A. en todos los lu</w:t>
      </w:r>
      <w:r w:rsidRPr="007A18BA">
        <w:rPr>
          <w:rFonts w:ascii="Tahoma" w:hAnsi="Tahoma" w:cs="Tahoma"/>
          <w:bCs/>
          <w:color w:val="244061" w:themeColor="accent1" w:themeShade="80"/>
          <w:sz w:val="22"/>
          <w:szCs w:val="22"/>
          <w:lang w:val="es-ES_tradnl"/>
        </w:rPr>
        <w:t>gares de entrega del servicio.</w:t>
      </w:r>
    </w:p>
    <w:p w14:paraId="3E8CCE31" w14:textId="77777777" w:rsidR="00BB24E7" w:rsidRPr="007A18BA" w:rsidRDefault="00BB24E7" w:rsidP="00CF33D4">
      <w:pPr>
        <w:ind w:left="708"/>
        <w:jc w:val="both"/>
        <w:rPr>
          <w:rFonts w:ascii="Tahoma" w:hAnsi="Tahoma" w:cs="Tahoma"/>
          <w:bCs/>
          <w:color w:val="244061" w:themeColor="accent1" w:themeShade="80"/>
          <w:sz w:val="22"/>
          <w:szCs w:val="22"/>
          <w:lang w:val="es-ES_tradnl"/>
        </w:rPr>
      </w:pPr>
    </w:p>
    <w:p w14:paraId="3ACEFD73" w14:textId="77777777" w:rsidR="00BB24E7" w:rsidRPr="007A18BA" w:rsidRDefault="00BB24E7" w:rsidP="00CF33D4">
      <w:pPr>
        <w:ind w:left="708"/>
        <w:jc w:val="both"/>
        <w:rPr>
          <w:rFonts w:ascii="Tahoma" w:hAnsi="Tahoma" w:cs="Tahoma"/>
          <w:bCs/>
          <w:color w:val="244061" w:themeColor="accent1" w:themeShade="80"/>
          <w:sz w:val="22"/>
          <w:szCs w:val="22"/>
        </w:rPr>
      </w:pPr>
    </w:p>
    <w:p w14:paraId="31DE01D7" w14:textId="77777777" w:rsidR="00510D3A" w:rsidRPr="007A18BA" w:rsidRDefault="007705E0"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Ubicación de los almacenes</w:t>
      </w:r>
    </w:p>
    <w:p w14:paraId="2CF95F83" w14:textId="77777777" w:rsidR="00510D3A" w:rsidRPr="007A18BA" w:rsidRDefault="00510D3A" w:rsidP="00510D3A">
      <w:pPr>
        <w:jc w:val="both"/>
        <w:rPr>
          <w:rFonts w:ascii="Tahoma" w:hAnsi="Tahoma" w:cs="Tahoma"/>
          <w:b/>
          <w:color w:val="244061" w:themeColor="accent1" w:themeShade="80"/>
          <w:sz w:val="22"/>
          <w:szCs w:val="22"/>
          <w:lang w:eastAsia="en-US" w:bidi="en-US"/>
        </w:rPr>
      </w:pPr>
    </w:p>
    <w:p w14:paraId="75D1E639" w14:textId="1C6252FE" w:rsidR="007705E0" w:rsidRPr="007A18BA" w:rsidRDefault="00850B5B" w:rsidP="00850B5B">
      <w:pPr>
        <w:ind w:left="708"/>
        <w:jc w:val="both"/>
        <w:rPr>
          <w:rFonts w:ascii="Tahoma" w:hAnsi="Tahoma" w:cs="Tahoma"/>
          <w:bCs/>
          <w:color w:val="244061" w:themeColor="accent1" w:themeShade="80"/>
          <w:sz w:val="22"/>
          <w:szCs w:val="22"/>
          <w:lang w:val="es-ES_tradnl"/>
        </w:rPr>
      </w:pPr>
      <w:r w:rsidRPr="007A18BA">
        <w:rPr>
          <w:rFonts w:ascii="Tahoma" w:hAnsi="Tahoma" w:cs="Tahoma"/>
          <w:bCs/>
          <w:color w:val="244061" w:themeColor="accent1" w:themeShade="80"/>
          <w:sz w:val="22"/>
          <w:szCs w:val="22"/>
          <w:lang w:val="es-ES_tradnl"/>
        </w:rPr>
        <w:t>La administración de</w:t>
      </w:r>
      <w:r w:rsidR="000651A8">
        <w:rPr>
          <w:rFonts w:ascii="Tahoma" w:hAnsi="Tahoma" w:cs="Tahoma"/>
          <w:bCs/>
          <w:color w:val="244061" w:themeColor="accent1" w:themeShade="80"/>
          <w:sz w:val="22"/>
          <w:szCs w:val="22"/>
          <w:lang w:val="es-ES_tradnl"/>
        </w:rPr>
        <w:t xml:space="preserve"> los almacenes de ENTELS.A. </w:t>
      </w:r>
      <w:r w:rsidR="00554CE3">
        <w:rPr>
          <w:rFonts w:ascii="Tahoma" w:hAnsi="Tahoma" w:cs="Tahoma"/>
          <w:bCs/>
          <w:color w:val="244061" w:themeColor="accent1" w:themeShade="80"/>
          <w:sz w:val="22"/>
          <w:szCs w:val="22"/>
          <w:lang w:val="es-ES_tradnl"/>
        </w:rPr>
        <w:t>está</w:t>
      </w:r>
      <w:r w:rsidR="00554CE3" w:rsidRPr="007A18BA">
        <w:rPr>
          <w:rFonts w:ascii="Tahoma" w:hAnsi="Tahoma" w:cs="Tahoma"/>
          <w:bCs/>
          <w:color w:val="244061" w:themeColor="accent1" w:themeShade="80"/>
          <w:sz w:val="22"/>
          <w:szCs w:val="22"/>
          <w:lang w:val="es-ES_tradnl"/>
        </w:rPr>
        <w:t>n</w:t>
      </w:r>
      <w:r w:rsidRPr="007A18BA">
        <w:rPr>
          <w:rFonts w:ascii="Tahoma" w:hAnsi="Tahoma" w:cs="Tahoma"/>
          <w:bCs/>
          <w:color w:val="244061" w:themeColor="accent1" w:themeShade="80"/>
          <w:sz w:val="22"/>
          <w:szCs w:val="22"/>
          <w:lang w:val="es-ES_tradnl"/>
        </w:rPr>
        <w:t xml:space="preserve"> ubicados en</w:t>
      </w:r>
      <w:r w:rsidR="007705E0" w:rsidRPr="007A18BA">
        <w:rPr>
          <w:rFonts w:ascii="Tahoma" w:hAnsi="Tahoma" w:cs="Tahoma"/>
          <w:bCs/>
          <w:color w:val="244061" w:themeColor="accent1" w:themeShade="80"/>
          <w:sz w:val="22"/>
          <w:szCs w:val="22"/>
          <w:lang w:val="es-ES_tradnl"/>
        </w:rPr>
        <w:t>:</w:t>
      </w:r>
    </w:p>
    <w:p w14:paraId="107A1D69" w14:textId="77777777" w:rsidR="007705E0" w:rsidRPr="007A18BA" w:rsidRDefault="007705E0" w:rsidP="007705E0">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Almacén Técnico Central ubicado en la a</w:t>
      </w:r>
      <w:r w:rsidR="00850B5B" w:rsidRPr="007A18BA">
        <w:rPr>
          <w:rFonts w:ascii="Tahoma" w:hAnsi="Tahoma" w:cs="Tahoma"/>
          <w:color w:val="244061" w:themeColor="accent1" w:themeShade="80"/>
          <w:sz w:val="22"/>
          <w:szCs w:val="22"/>
        </w:rPr>
        <w:t>venida Panorámica # 22, zona 16 de Julio</w:t>
      </w:r>
      <w:r w:rsidRPr="007A18BA">
        <w:rPr>
          <w:rFonts w:ascii="Tahoma" w:hAnsi="Tahoma" w:cs="Tahoma"/>
          <w:color w:val="244061" w:themeColor="accent1" w:themeShade="80"/>
          <w:sz w:val="22"/>
          <w:szCs w:val="22"/>
        </w:rPr>
        <w:t>.</w:t>
      </w:r>
    </w:p>
    <w:p w14:paraId="37C6ECA2" w14:textId="77777777" w:rsidR="007705E0" w:rsidRPr="007A18BA" w:rsidRDefault="007705E0" w:rsidP="007705E0">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Almacén Técnico ubicado al F</w:t>
      </w:r>
      <w:r w:rsidR="00850B5B" w:rsidRPr="007A18BA">
        <w:rPr>
          <w:rFonts w:ascii="Tahoma" w:hAnsi="Tahoma" w:cs="Tahoma"/>
          <w:color w:val="244061" w:themeColor="accent1" w:themeShade="80"/>
          <w:sz w:val="22"/>
          <w:szCs w:val="22"/>
        </w:rPr>
        <w:t xml:space="preserve">inal </w:t>
      </w:r>
      <w:r w:rsidRPr="007A18BA">
        <w:rPr>
          <w:rFonts w:ascii="Tahoma" w:hAnsi="Tahoma" w:cs="Tahoma"/>
          <w:color w:val="244061" w:themeColor="accent1" w:themeShade="80"/>
          <w:sz w:val="22"/>
          <w:szCs w:val="22"/>
        </w:rPr>
        <w:t>a</w:t>
      </w:r>
      <w:r w:rsidR="00850B5B" w:rsidRPr="007A18BA">
        <w:rPr>
          <w:rFonts w:ascii="Tahoma" w:hAnsi="Tahoma" w:cs="Tahoma"/>
          <w:color w:val="244061" w:themeColor="accent1" w:themeShade="80"/>
          <w:sz w:val="22"/>
          <w:szCs w:val="22"/>
        </w:rPr>
        <w:t>v</w:t>
      </w:r>
      <w:r w:rsidRPr="007A18BA">
        <w:rPr>
          <w:rFonts w:ascii="Tahoma" w:hAnsi="Tahoma" w:cs="Tahoma"/>
          <w:color w:val="244061" w:themeColor="accent1" w:themeShade="80"/>
          <w:sz w:val="22"/>
          <w:szCs w:val="22"/>
        </w:rPr>
        <w:t>enida</w:t>
      </w:r>
      <w:r w:rsidR="00850B5B" w:rsidRPr="007A18BA">
        <w:rPr>
          <w:rFonts w:ascii="Tahoma" w:hAnsi="Tahoma" w:cs="Tahoma"/>
          <w:color w:val="244061" w:themeColor="accent1" w:themeShade="80"/>
          <w:sz w:val="22"/>
          <w:szCs w:val="22"/>
        </w:rPr>
        <w:t xml:space="preserve"> Evo Morales sector Puchu Kollo</w:t>
      </w:r>
      <w:r w:rsidRPr="007A18BA">
        <w:rPr>
          <w:rFonts w:ascii="Tahoma" w:hAnsi="Tahoma" w:cs="Tahoma"/>
          <w:color w:val="244061" w:themeColor="accent1" w:themeShade="80"/>
          <w:sz w:val="22"/>
          <w:szCs w:val="22"/>
        </w:rPr>
        <w:t>.</w:t>
      </w:r>
    </w:p>
    <w:p w14:paraId="6570D220" w14:textId="77777777" w:rsidR="007705E0" w:rsidRPr="007A18BA" w:rsidRDefault="007705E0" w:rsidP="007705E0">
      <w:pPr>
        <w:pStyle w:val="Prrafodelista"/>
        <w:numPr>
          <w:ilvl w:val="0"/>
          <w:numId w:val="42"/>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Almacen Técnico 2 ubicado en la a</w:t>
      </w:r>
      <w:r w:rsidR="00850B5B" w:rsidRPr="007A18BA">
        <w:rPr>
          <w:rFonts w:ascii="Tahoma" w:hAnsi="Tahoma" w:cs="Tahoma"/>
          <w:color w:val="244061" w:themeColor="accent1" w:themeShade="80"/>
          <w:sz w:val="22"/>
          <w:szCs w:val="22"/>
        </w:rPr>
        <w:t>venida Punata Inca Roca No. 1144 Distrito 8 sector Parko Pata carretera a Senkata</w:t>
      </w:r>
      <w:r w:rsidRPr="007A18BA">
        <w:rPr>
          <w:rFonts w:ascii="Tahoma" w:hAnsi="Tahoma" w:cs="Tahoma"/>
          <w:color w:val="244061" w:themeColor="accent1" w:themeShade="80"/>
          <w:sz w:val="22"/>
          <w:szCs w:val="22"/>
        </w:rPr>
        <w:t>.</w:t>
      </w:r>
    </w:p>
    <w:p w14:paraId="3439F635" w14:textId="77777777" w:rsidR="000D687F" w:rsidRPr="007A18BA" w:rsidRDefault="000D687F" w:rsidP="007705E0">
      <w:pPr>
        <w:ind w:left="550"/>
        <w:jc w:val="both"/>
        <w:rPr>
          <w:rFonts w:ascii="Tahoma" w:hAnsi="Tahoma" w:cs="Tahoma"/>
          <w:color w:val="244061" w:themeColor="accent1" w:themeShade="80"/>
          <w:sz w:val="22"/>
          <w:szCs w:val="22"/>
        </w:rPr>
      </w:pPr>
    </w:p>
    <w:p w14:paraId="2EA72E44" w14:textId="77777777" w:rsidR="00850B5B" w:rsidRPr="007A18BA" w:rsidRDefault="007705E0" w:rsidP="007705E0">
      <w:pPr>
        <w:ind w:left="55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En el caso que ENTEL viera </w:t>
      </w:r>
      <w:r w:rsidR="00850B5B" w:rsidRPr="007A18BA">
        <w:rPr>
          <w:rFonts w:ascii="Tahoma" w:hAnsi="Tahoma" w:cs="Tahoma"/>
          <w:color w:val="244061" w:themeColor="accent1" w:themeShade="80"/>
          <w:sz w:val="22"/>
          <w:szCs w:val="22"/>
        </w:rPr>
        <w:t>por conveniente el traslado de</w:t>
      </w:r>
      <w:r w:rsidRPr="007A18BA">
        <w:rPr>
          <w:rFonts w:ascii="Tahoma" w:hAnsi="Tahoma" w:cs="Tahoma"/>
          <w:color w:val="244061" w:themeColor="accent1" w:themeShade="80"/>
          <w:sz w:val="22"/>
          <w:szCs w:val="22"/>
        </w:rPr>
        <w:t xml:space="preserve">l material </w:t>
      </w:r>
      <w:r w:rsidR="000D687F" w:rsidRPr="007A18BA">
        <w:rPr>
          <w:rFonts w:ascii="Tahoma" w:hAnsi="Tahoma" w:cs="Tahoma"/>
          <w:color w:val="244061" w:themeColor="accent1" w:themeShade="80"/>
          <w:sz w:val="22"/>
          <w:szCs w:val="22"/>
        </w:rPr>
        <w:t>almacenado</w:t>
      </w:r>
      <w:r w:rsidRPr="007A18BA">
        <w:rPr>
          <w:rFonts w:ascii="Tahoma" w:hAnsi="Tahoma" w:cs="Tahoma"/>
          <w:color w:val="244061" w:themeColor="accent1" w:themeShade="80"/>
          <w:sz w:val="22"/>
          <w:szCs w:val="22"/>
        </w:rPr>
        <w:t xml:space="preserve"> de un almacén a </w:t>
      </w:r>
      <w:r w:rsidR="000D687F" w:rsidRPr="007A18BA">
        <w:rPr>
          <w:rFonts w:ascii="Tahoma" w:hAnsi="Tahoma" w:cs="Tahoma"/>
          <w:color w:val="244061" w:themeColor="accent1" w:themeShade="80"/>
          <w:sz w:val="22"/>
          <w:szCs w:val="22"/>
        </w:rPr>
        <w:t xml:space="preserve">otro almacén </w:t>
      </w:r>
      <w:r w:rsidR="00850B5B" w:rsidRPr="007A18BA">
        <w:rPr>
          <w:rFonts w:ascii="Tahoma" w:hAnsi="Tahoma" w:cs="Tahoma"/>
          <w:color w:val="244061" w:themeColor="accent1" w:themeShade="80"/>
          <w:sz w:val="22"/>
          <w:szCs w:val="22"/>
        </w:rPr>
        <w:t>con las mismas características</w:t>
      </w:r>
      <w:r w:rsidR="000D687F" w:rsidRPr="007A18BA">
        <w:rPr>
          <w:rFonts w:ascii="Tahoma" w:hAnsi="Tahoma" w:cs="Tahoma"/>
          <w:color w:val="244061" w:themeColor="accent1" w:themeShade="80"/>
          <w:sz w:val="22"/>
          <w:szCs w:val="22"/>
        </w:rPr>
        <w:t xml:space="preserve"> de dimensiones la empresa adjudicada deberá responsabilizarse del mismo coadyuvando en el traslado del material</w:t>
      </w:r>
      <w:r w:rsidR="00850B5B" w:rsidRPr="007A18BA">
        <w:rPr>
          <w:rFonts w:ascii="Tahoma" w:hAnsi="Tahoma" w:cs="Tahoma"/>
          <w:color w:val="244061" w:themeColor="accent1" w:themeShade="80"/>
          <w:sz w:val="22"/>
          <w:szCs w:val="22"/>
        </w:rPr>
        <w:t xml:space="preserve">. </w:t>
      </w:r>
    </w:p>
    <w:p w14:paraId="5EA6A677" w14:textId="77777777" w:rsidR="000B3DEB" w:rsidRPr="007A18BA" w:rsidRDefault="000B3DEB" w:rsidP="00510D3A">
      <w:pPr>
        <w:ind w:left="708"/>
        <w:jc w:val="both"/>
        <w:rPr>
          <w:rFonts w:ascii="Tahoma" w:hAnsi="Tahoma" w:cs="Tahoma"/>
          <w:color w:val="244061" w:themeColor="accent1" w:themeShade="80"/>
          <w:sz w:val="22"/>
          <w:szCs w:val="22"/>
        </w:rPr>
      </w:pPr>
    </w:p>
    <w:p w14:paraId="3A4D132D" w14:textId="77777777" w:rsidR="000B3DEB" w:rsidRPr="007A18BA" w:rsidRDefault="000B3DEB"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Vigencia del Contrato</w:t>
      </w:r>
    </w:p>
    <w:p w14:paraId="39E5670F" w14:textId="77777777" w:rsidR="000B3DEB" w:rsidRPr="007A18BA" w:rsidRDefault="000B3DEB" w:rsidP="000B3DEB">
      <w:pPr>
        <w:jc w:val="both"/>
        <w:rPr>
          <w:rFonts w:ascii="Tahoma" w:hAnsi="Tahoma" w:cs="Tahoma"/>
          <w:b/>
          <w:color w:val="244061" w:themeColor="accent1" w:themeShade="80"/>
          <w:sz w:val="22"/>
          <w:szCs w:val="22"/>
        </w:rPr>
      </w:pPr>
    </w:p>
    <w:p w14:paraId="1918AA2F" w14:textId="77777777" w:rsidR="00ED750F" w:rsidRDefault="00ED750F" w:rsidP="004A52B3">
      <w:pPr>
        <w:ind w:left="708"/>
        <w:jc w:val="both"/>
        <w:rPr>
          <w:rFonts w:ascii="Tahoma" w:hAnsi="Tahoma" w:cs="Tahoma"/>
          <w:color w:val="244061" w:themeColor="accent1" w:themeShade="80"/>
          <w:sz w:val="22"/>
          <w:szCs w:val="22"/>
        </w:rPr>
      </w:pPr>
      <w:r w:rsidRPr="004A52B3">
        <w:rPr>
          <w:rFonts w:ascii="Tahoma" w:hAnsi="Tahoma" w:cs="Tahoma"/>
          <w:color w:val="244061" w:themeColor="accent1" w:themeShade="80"/>
          <w:sz w:val="22"/>
          <w:szCs w:val="22"/>
        </w:rPr>
        <w:t>La vigencia del contrato tendrá una duración de 2 años y 3 meses; 2 años mediante pagos mensuales y 3 meses sin costo alguno para ENTEL S.A., a partir de la suscripción del contrato.</w:t>
      </w:r>
    </w:p>
    <w:p w14:paraId="18547F14" w14:textId="77777777" w:rsidR="00256443" w:rsidRDefault="00256443" w:rsidP="004A52B3">
      <w:pPr>
        <w:ind w:left="708"/>
        <w:jc w:val="both"/>
        <w:rPr>
          <w:rFonts w:ascii="Tahoma" w:hAnsi="Tahoma" w:cs="Tahoma"/>
          <w:color w:val="244061" w:themeColor="accent1" w:themeShade="80"/>
          <w:sz w:val="22"/>
          <w:szCs w:val="22"/>
        </w:rPr>
      </w:pPr>
    </w:p>
    <w:p w14:paraId="7C9BDF8E" w14:textId="432F72F4" w:rsidR="00256443" w:rsidRPr="004A52B3" w:rsidRDefault="00554CE3" w:rsidP="004A52B3">
      <w:pPr>
        <w:ind w:left="708"/>
        <w:jc w:val="both"/>
        <w:rPr>
          <w:rFonts w:ascii="Tahoma" w:hAnsi="Tahoma" w:cs="Tahoma"/>
          <w:color w:val="244061" w:themeColor="accent1" w:themeShade="80"/>
          <w:sz w:val="22"/>
          <w:szCs w:val="22"/>
        </w:rPr>
      </w:pPr>
      <w:r w:rsidRPr="00554CE3">
        <w:rPr>
          <w:rFonts w:ascii="Tahoma" w:hAnsi="Tahoma" w:cs="Tahoma"/>
          <w:b/>
          <w:color w:val="244061" w:themeColor="accent1" w:themeShade="80"/>
          <w:sz w:val="22"/>
          <w:szCs w:val="22"/>
        </w:rPr>
        <w:t>Nota.-</w:t>
      </w:r>
      <w:ins w:id="1" w:author="Jovana Montaño de Chavez" w:date="2017-07-13T17:14:00Z">
        <w:r>
          <w:rPr>
            <w:rFonts w:ascii="Tahoma" w:hAnsi="Tahoma" w:cs="Tahoma"/>
            <w:color w:val="244061" w:themeColor="accent1" w:themeShade="80"/>
            <w:sz w:val="22"/>
            <w:szCs w:val="22"/>
          </w:rPr>
          <w:t xml:space="preserve"> </w:t>
        </w:r>
      </w:ins>
      <w:r w:rsidR="00883D98">
        <w:rPr>
          <w:rFonts w:ascii="Tahoma" w:hAnsi="Tahoma" w:cs="Tahoma"/>
          <w:color w:val="244061" w:themeColor="accent1" w:themeShade="80"/>
          <w:sz w:val="22"/>
          <w:szCs w:val="22"/>
        </w:rPr>
        <w:t>Se aclara que l</w:t>
      </w:r>
      <w:r w:rsidR="00256443">
        <w:rPr>
          <w:rFonts w:ascii="Tahoma" w:hAnsi="Tahoma" w:cs="Tahoma"/>
          <w:color w:val="244061" w:themeColor="accent1" w:themeShade="80"/>
          <w:sz w:val="22"/>
          <w:szCs w:val="22"/>
        </w:rPr>
        <w:t>os 3 meses</w:t>
      </w:r>
      <w:r w:rsidR="00883D98">
        <w:rPr>
          <w:rFonts w:ascii="Tahoma" w:hAnsi="Tahoma" w:cs="Tahoma"/>
          <w:color w:val="244061" w:themeColor="accent1" w:themeShade="80"/>
          <w:sz w:val="22"/>
          <w:szCs w:val="22"/>
        </w:rPr>
        <w:t xml:space="preserve"> corresponden al periodo de traspaso de los almacenes d</w:t>
      </w:r>
      <w:r w:rsidR="00106876">
        <w:rPr>
          <w:rFonts w:ascii="Tahoma" w:hAnsi="Tahoma" w:cs="Tahoma"/>
          <w:color w:val="244061" w:themeColor="accent1" w:themeShade="80"/>
          <w:sz w:val="22"/>
          <w:szCs w:val="22"/>
        </w:rPr>
        <w:t>e la</w:t>
      </w:r>
      <w:r w:rsidR="00883D98">
        <w:rPr>
          <w:rFonts w:ascii="Tahoma" w:hAnsi="Tahoma" w:cs="Tahoma"/>
          <w:color w:val="244061" w:themeColor="accent1" w:themeShade="80"/>
          <w:sz w:val="22"/>
          <w:szCs w:val="22"/>
        </w:rPr>
        <w:t xml:space="preserve"> empresa </w:t>
      </w:r>
      <w:r w:rsidR="00106876">
        <w:rPr>
          <w:rFonts w:ascii="Tahoma" w:hAnsi="Tahoma" w:cs="Tahoma"/>
          <w:color w:val="244061" w:themeColor="accent1" w:themeShade="80"/>
          <w:sz w:val="22"/>
          <w:szCs w:val="22"/>
        </w:rPr>
        <w:t xml:space="preserve">que actualmente  presta el servicio de administración de almacenes </w:t>
      </w:r>
      <w:r w:rsidR="00883D98">
        <w:rPr>
          <w:rFonts w:ascii="Tahoma" w:hAnsi="Tahoma" w:cs="Tahoma"/>
          <w:color w:val="244061" w:themeColor="accent1" w:themeShade="80"/>
          <w:sz w:val="22"/>
          <w:szCs w:val="22"/>
        </w:rPr>
        <w:t xml:space="preserve">a la </w:t>
      </w:r>
      <w:r>
        <w:rPr>
          <w:rFonts w:ascii="Tahoma" w:hAnsi="Tahoma" w:cs="Tahoma"/>
          <w:color w:val="244061" w:themeColor="accent1" w:themeShade="80"/>
          <w:sz w:val="22"/>
          <w:szCs w:val="22"/>
        </w:rPr>
        <w:t xml:space="preserve">empresa que será </w:t>
      </w:r>
      <w:r w:rsidR="00883D98">
        <w:rPr>
          <w:rFonts w:ascii="Tahoma" w:hAnsi="Tahoma" w:cs="Tahoma"/>
          <w:color w:val="244061" w:themeColor="accent1" w:themeShade="80"/>
          <w:sz w:val="22"/>
          <w:szCs w:val="22"/>
        </w:rPr>
        <w:t>adjudicada.</w:t>
      </w:r>
      <w:r w:rsidR="00256443">
        <w:rPr>
          <w:rFonts w:ascii="Tahoma" w:hAnsi="Tahoma" w:cs="Tahoma"/>
          <w:color w:val="244061" w:themeColor="accent1" w:themeShade="80"/>
          <w:sz w:val="22"/>
          <w:szCs w:val="22"/>
        </w:rPr>
        <w:t xml:space="preserve"> </w:t>
      </w:r>
    </w:p>
    <w:p w14:paraId="5A2AA8C4" w14:textId="77777777" w:rsidR="00510D3A" w:rsidRPr="007A18BA" w:rsidRDefault="00510D3A" w:rsidP="000B3DEB">
      <w:pPr>
        <w:jc w:val="both"/>
        <w:rPr>
          <w:rFonts w:ascii="Tahoma" w:hAnsi="Tahoma" w:cs="Tahoma"/>
          <w:color w:val="244061" w:themeColor="accent1" w:themeShade="80"/>
          <w:sz w:val="22"/>
          <w:szCs w:val="22"/>
          <w:lang w:eastAsia="en-US" w:bidi="en-US"/>
        </w:rPr>
      </w:pPr>
    </w:p>
    <w:p w14:paraId="31995640" w14:textId="77777777" w:rsidR="00510D3A" w:rsidRPr="007A18BA" w:rsidRDefault="00510D3A" w:rsidP="003932ED">
      <w:pPr>
        <w:numPr>
          <w:ilvl w:val="0"/>
          <w:numId w:val="7"/>
        </w:numPr>
        <w:ind w:left="0" w:firstLine="0"/>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 xml:space="preserve">Proponentes Elegibles </w:t>
      </w:r>
    </w:p>
    <w:p w14:paraId="628E9011" w14:textId="77777777" w:rsidR="00510D3A" w:rsidRPr="007A18BA" w:rsidRDefault="00510D3A" w:rsidP="00510D3A">
      <w:pPr>
        <w:jc w:val="both"/>
        <w:rPr>
          <w:rFonts w:ascii="Tahoma" w:hAnsi="Tahoma" w:cs="Tahoma"/>
          <w:color w:val="244061" w:themeColor="accent1" w:themeShade="80"/>
          <w:sz w:val="22"/>
          <w:szCs w:val="22"/>
          <w:lang w:eastAsia="en-US"/>
        </w:rPr>
      </w:pPr>
    </w:p>
    <w:p w14:paraId="1239CC92" w14:textId="77777777" w:rsidR="00531D79" w:rsidRPr="007A18BA" w:rsidRDefault="00531D79" w:rsidP="00531D79">
      <w:pPr>
        <w:ind w:left="709"/>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En esta convocatoria podrán participar los siguientes proponentes:</w:t>
      </w:r>
    </w:p>
    <w:p w14:paraId="4E69C233" w14:textId="77777777" w:rsidR="00531D79" w:rsidRPr="007A18BA" w:rsidRDefault="00531D79" w:rsidP="003932ED">
      <w:pPr>
        <w:numPr>
          <w:ilvl w:val="0"/>
          <w:numId w:val="26"/>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Personas jurídicas con capacidad de contratar</w:t>
      </w:r>
    </w:p>
    <w:p w14:paraId="4A4BEB1B" w14:textId="77777777" w:rsidR="00531D79" w:rsidRPr="007A18BA" w:rsidRDefault="00531D79" w:rsidP="003932ED">
      <w:pPr>
        <w:numPr>
          <w:ilvl w:val="0"/>
          <w:numId w:val="26"/>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Empresas nacionales</w:t>
      </w:r>
      <w:r w:rsidRPr="007A18BA">
        <w:rPr>
          <w:rFonts w:ascii="Tahoma" w:hAnsi="Tahoma" w:cs="Tahoma"/>
          <w:color w:val="244061" w:themeColor="accent1" w:themeShade="80"/>
          <w:sz w:val="22"/>
          <w:szCs w:val="22"/>
          <w:lang w:val="es-BO"/>
        </w:rPr>
        <w:t xml:space="preserve"> </w:t>
      </w:r>
      <w:r w:rsidRPr="007A18BA">
        <w:rPr>
          <w:rFonts w:ascii="Tahoma" w:hAnsi="Tahoma" w:cs="Tahoma"/>
          <w:color w:val="244061" w:themeColor="accent1" w:themeShade="80"/>
          <w:sz w:val="22"/>
          <w:szCs w:val="22"/>
          <w:lang w:val="x-none"/>
        </w:rPr>
        <w:t>legalmente constituidas.</w:t>
      </w:r>
    </w:p>
    <w:p w14:paraId="5D8736B6" w14:textId="77777777" w:rsidR="00531D79" w:rsidRPr="007A18BA" w:rsidRDefault="00531D79" w:rsidP="003932ED">
      <w:pPr>
        <w:numPr>
          <w:ilvl w:val="0"/>
          <w:numId w:val="26"/>
        </w:numPr>
        <w:jc w:val="both"/>
        <w:rPr>
          <w:rFonts w:ascii="Tahoma" w:hAnsi="Tahoma" w:cs="Tahoma"/>
          <w:color w:val="244061" w:themeColor="accent1" w:themeShade="80"/>
          <w:sz w:val="22"/>
          <w:szCs w:val="22"/>
          <w:lang w:val="x-none"/>
        </w:rPr>
      </w:pPr>
      <w:r w:rsidRPr="007A18BA">
        <w:rPr>
          <w:rFonts w:ascii="Tahoma" w:hAnsi="Tahoma" w:cs="Tahoma"/>
          <w:color w:val="244061" w:themeColor="accent1" w:themeShade="80"/>
          <w:sz w:val="22"/>
          <w:szCs w:val="22"/>
          <w:lang w:val="x-none"/>
        </w:rPr>
        <w:t>Asociaciones Accidentales legalmente constituidas en Bolivia</w:t>
      </w:r>
    </w:p>
    <w:p w14:paraId="274ABE08" w14:textId="77777777" w:rsidR="00531D79" w:rsidRPr="007A18BA" w:rsidRDefault="00531D79" w:rsidP="00531D79">
      <w:pPr>
        <w:ind w:left="1429"/>
        <w:jc w:val="both"/>
        <w:rPr>
          <w:rFonts w:ascii="Tahoma" w:hAnsi="Tahoma" w:cs="Tahoma"/>
          <w:color w:val="244061" w:themeColor="accent1" w:themeShade="80"/>
          <w:sz w:val="22"/>
          <w:szCs w:val="22"/>
          <w:lang w:val="x-none"/>
        </w:rPr>
      </w:pPr>
    </w:p>
    <w:p w14:paraId="7969118B" w14:textId="77777777" w:rsidR="00531D79" w:rsidRPr="007A18BA" w:rsidRDefault="00531D79" w:rsidP="00531D79">
      <w:pPr>
        <w:tabs>
          <w:tab w:val="left" w:pos="709"/>
        </w:tabs>
        <w:spacing w:after="240"/>
        <w:ind w:left="709"/>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Están impedidos de participar, directa o indirectamente</w:t>
      </w:r>
      <w:r w:rsidRPr="007A18BA">
        <w:rPr>
          <w:rFonts w:ascii="Tahoma" w:hAnsi="Tahoma" w:cs="Tahoma"/>
          <w:color w:val="244061" w:themeColor="accent1" w:themeShade="80"/>
          <w:sz w:val="22"/>
          <w:szCs w:val="22"/>
        </w:rPr>
        <w:t>, en los procesos de adquisición de bienes y/o contratación de servicios, las personas naturales o jurídicas comprendidas en los siguientes casos:</w:t>
      </w:r>
    </w:p>
    <w:p w14:paraId="4ED2FD21" w14:textId="77777777" w:rsidR="00531D79" w:rsidRPr="007A18BA" w:rsidRDefault="00531D79" w:rsidP="003932ED">
      <w:pPr>
        <w:pStyle w:val="Prrafodelista"/>
        <w:numPr>
          <w:ilvl w:val="0"/>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Los proveedores de ENTEL  S.A. que tengan:</w:t>
      </w:r>
    </w:p>
    <w:p w14:paraId="0F45A9BE" w14:textId="77777777" w:rsidR="00531D79" w:rsidRPr="007A18BA" w:rsidRDefault="00531D79" w:rsidP="003932ED">
      <w:pPr>
        <w:pStyle w:val="Prrafodelista"/>
        <w:numPr>
          <w:ilvl w:val="3"/>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Cuentas por pagar a ENTEL  S.A.</w:t>
      </w:r>
    </w:p>
    <w:p w14:paraId="7E8D8DD3" w14:textId="77777777" w:rsidR="00531D79" w:rsidRPr="007A18BA" w:rsidRDefault="00531D79" w:rsidP="003932ED">
      <w:pPr>
        <w:pStyle w:val="Prrafodelista"/>
        <w:numPr>
          <w:ilvl w:val="3"/>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Observaciones en la calidad de sus productos o servicios.</w:t>
      </w:r>
    </w:p>
    <w:p w14:paraId="1786D383" w14:textId="77777777" w:rsidR="00531D79" w:rsidRPr="007A18BA" w:rsidRDefault="00531D79" w:rsidP="003932ED">
      <w:pPr>
        <w:pStyle w:val="Prrafodelista"/>
        <w:numPr>
          <w:ilvl w:val="3"/>
          <w:numId w:val="28"/>
        </w:numPr>
        <w:spacing w:after="240"/>
        <w:contextualSpacing/>
        <w:jc w:val="both"/>
        <w:rPr>
          <w:rFonts w:ascii="Tahoma" w:hAnsi="Tahoma" w:cs="Tahoma"/>
          <w:iCs/>
          <w:color w:val="244061" w:themeColor="accent1" w:themeShade="80"/>
          <w:sz w:val="22"/>
          <w:szCs w:val="22"/>
        </w:rPr>
      </w:pPr>
      <w:r w:rsidRPr="007A18BA">
        <w:rPr>
          <w:rFonts w:ascii="Tahoma" w:hAnsi="Tahoma" w:cs="Tahoma"/>
          <w:iCs/>
          <w:color w:val="244061" w:themeColor="accent1" w:themeShade="80"/>
          <w:sz w:val="22"/>
          <w:szCs w:val="22"/>
        </w:rPr>
        <w:t>Procesos administrativos y/o judiciales con ENTEL  S.A.</w:t>
      </w:r>
    </w:p>
    <w:p w14:paraId="2A6D05CF"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se encuentren asociados con consultores que hayan asesorado en la elaboración del contenido de los Términos Básicos de Contratación, Especificaciones Técnicas o Términos de Referencia.</w:t>
      </w:r>
    </w:p>
    <w:p w14:paraId="33849909"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que hubiesen declarado su disolución o quiebra.</w:t>
      </w:r>
    </w:p>
    <w:p w14:paraId="00EFC903"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ex trabajadores de la empresa, desvinculados hasta dos (2) años antes de la publicación de la convocatoria, así como las empresas controladas por éstos.</w:t>
      </w:r>
    </w:p>
    <w:p w14:paraId="09FF2A4C"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proponentes adjudicados que no hayan presentado su documentación legal o desistido de suscribir el contrato o pedido de compra, no podrán participar hasta un (1) año posterior a la fecha de vencimiento.</w:t>
      </w:r>
    </w:p>
    <w:p w14:paraId="1D064D8D" w14:textId="62F4CFA2" w:rsidR="00531D79" w:rsidRPr="007A18BA" w:rsidRDefault="000651A8" w:rsidP="003932ED">
      <w:pPr>
        <w:pStyle w:val="Prrafodelista"/>
        <w:numPr>
          <w:ilvl w:val="0"/>
          <w:numId w:val="28"/>
        </w:numPr>
        <w:spacing w:after="240"/>
        <w:contextualSpacing/>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 xml:space="preserve">Los proveedores </w:t>
      </w:r>
      <w:r w:rsidR="00531D79" w:rsidRPr="007A18BA">
        <w:rPr>
          <w:rFonts w:ascii="Tahoma" w:hAnsi="Tahoma" w:cs="Tahoma"/>
          <w:color w:val="244061" w:themeColor="accent1" w:themeShade="80"/>
          <w:sz w:val="22"/>
          <w:szCs w:val="22"/>
        </w:rPr>
        <w:t>y consultores que hubiesen incumplido el pedido de compra o resuelto el contrato por causales atribuibles a éstos, no podrán participar hasta dos (2) años posteriores a la fecha de la resolución o incumplimiento.</w:t>
      </w:r>
    </w:p>
    <w:p w14:paraId="15D9D216"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cuentas por pagar a ENTEL S.A.</w:t>
      </w:r>
    </w:p>
    <w:p w14:paraId="605D4622"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tengan procesos administrativos o judiciales con ENTEL S.A.</w:t>
      </w:r>
    </w:p>
    <w:p w14:paraId="75586805"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que tengan problemas </w:t>
      </w:r>
      <w:r w:rsidRPr="007A18BA">
        <w:rPr>
          <w:rFonts w:ascii="Tahoma" w:hAnsi="Tahoma" w:cs="Tahoma"/>
          <w:iCs/>
          <w:color w:val="244061" w:themeColor="accent1" w:themeShade="80"/>
          <w:sz w:val="22"/>
          <w:szCs w:val="22"/>
        </w:rPr>
        <w:t xml:space="preserve">legales y sean </w:t>
      </w:r>
      <w:r w:rsidRPr="007A18BA">
        <w:rPr>
          <w:rFonts w:ascii="Tahoma" w:hAnsi="Tahoma" w:cs="Tahoma"/>
          <w:color w:val="244061" w:themeColor="accent1" w:themeShade="80"/>
          <w:sz w:val="22"/>
          <w:szCs w:val="22"/>
        </w:rPr>
        <w:t>de conocimiento público.</w:t>
      </w:r>
    </w:p>
    <w:p w14:paraId="5B9B6BEB"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lastRenderedPageBreak/>
        <w:t>Los proveedores cuyos socios o propietarios estén impedidos de participar en los procesos de contratación.</w:t>
      </w:r>
    </w:p>
    <w:p w14:paraId="748809FC" w14:textId="77777777"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iCs/>
          <w:color w:val="244061" w:themeColor="accent1" w:themeShade="80"/>
          <w:sz w:val="22"/>
          <w:szCs w:val="22"/>
        </w:rPr>
        <w:t>Los proveedores que desistieron total o parcialmente la adjudicación o contrato.</w:t>
      </w:r>
    </w:p>
    <w:p w14:paraId="21F3ECCE" w14:textId="28BA8E05" w:rsidR="00531D79" w:rsidRPr="007A18BA" w:rsidRDefault="00531D79"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proveedores cuyos propietarios, socios o representantes legales tengan relación directa, indirecta, comercial, vinculación matrimonial o parentesco hasta el </w:t>
      </w:r>
      <w:r w:rsidR="00C73E8F">
        <w:rPr>
          <w:rFonts w:ascii="Tahoma" w:hAnsi="Tahoma" w:cs="Tahoma"/>
          <w:color w:val="244061" w:themeColor="accent1" w:themeShade="80"/>
          <w:sz w:val="22"/>
          <w:szCs w:val="22"/>
        </w:rPr>
        <w:t>cuarto</w:t>
      </w:r>
      <w:r w:rsidR="00C73E8F"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 xml:space="preserve">grado de consanguinidad, </w:t>
      </w:r>
      <w:r w:rsidR="00C73E8F">
        <w:rPr>
          <w:rFonts w:ascii="Tahoma" w:hAnsi="Tahoma" w:cs="Tahoma"/>
          <w:color w:val="244061" w:themeColor="accent1" w:themeShade="80"/>
          <w:sz w:val="22"/>
          <w:szCs w:val="22"/>
        </w:rPr>
        <w:t>tercero</w:t>
      </w:r>
      <w:r w:rsidR="00C73E8F"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de afinidad o el derivado de vínculos de adopción, entre dos o más empresas proponentes; y estas se presenten a un mismo proceso de contratación. En estos casos todos quedaran automáticamente descalificados e impedidos de participar en los procesos de adquisiciones durante dos (2) años</w:t>
      </w:r>
      <w:r w:rsidR="001F32A8" w:rsidRPr="007A18BA">
        <w:rPr>
          <w:rFonts w:ascii="Tahoma" w:hAnsi="Tahoma" w:cs="Tahoma"/>
          <w:color w:val="244061" w:themeColor="accent1" w:themeShade="80"/>
          <w:sz w:val="22"/>
          <w:szCs w:val="22"/>
        </w:rPr>
        <w:t>.</w:t>
      </w:r>
    </w:p>
    <w:p w14:paraId="25D04FD0" w14:textId="1F1F590F" w:rsidR="001F32A8" w:rsidRPr="007A18BA" w:rsidRDefault="001F32A8" w:rsidP="003932ED">
      <w:pPr>
        <w:pStyle w:val="Prrafodelista"/>
        <w:numPr>
          <w:ilvl w:val="0"/>
          <w:numId w:val="28"/>
        </w:numPr>
        <w:spacing w:after="24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proveedores cuyos propietarios, socios, representan</w:t>
      </w:r>
      <w:r w:rsidR="008E5F4B">
        <w:rPr>
          <w:rFonts w:ascii="Tahoma" w:hAnsi="Tahoma" w:cs="Tahoma"/>
          <w:color w:val="244061" w:themeColor="accent1" w:themeShade="80"/>
          <w:sz w:val="22"/>
          <w:szCs w:val="22"/>
        </w:rPr>
        <w:t>tes legales o personal</w:t>
      </w:r>
      <w:bookmarkStart w:id="2" w:name="_GoBack"/>
      <w:bookmarkEnd w:id="2"/>
      <w:r w:rsidRPr="007A18BA">
        <w:rPr>
          <w:rFonts w:ascii="Tahoma" w:hAnsi="Tahoma" w:cs="Tahoma"/>
          <w:color w:val="244061" w:themeColor="accent1" w:themeShade="80"/>
          <w:sz w:val="22"/>
          <w:szCs w:val="22"/>
        </w:rPr>
        <w:t xml:space="preserve"> tengan relación directa, indirecta, comercial, vinculación matrimonial o parentesco hasta el </w:t>
      </w:r>
      <w:r w:rsidR="00BE2EC6">
        <w:rPr>
          <w:rFonts w:ascii="Tahoma" w:hAnsi="Tahoma" w:cs="Tahoma"/>
          <w:color w:val="244061" w:themeColor="accent1" w:themeShade="80"/>
          <w:sz w:val="22"/>
          <w:szCs w:val="22"/>
        </w:rPr>
        <w:t>cuarto</w:t>
      </w:r>
      <w:r w:rsidR="00BE2EC6"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 xml:space="preserve">grado de consanguinidad, </w:t>
      </w:r>
      <w:r w:rsidR="00BE2EC6">
        <w:rPr>
          <w:rFonts w:ascii="Tahoma" w:hAnsi="Tahoma" w:cs="Tahoma"/>
          <w:color w:val="244061" w:themeColor="accent1" w:themeShade="80"/>
          <w:sz w:val="22"/>
          <w:szCs w:val="22"/>
        </w:rPr>
        <w:t>tercero</w:t>
      </w:r>
      <w:r w:rsidR="00BE2EC6"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de afinidad o el derivado de vínculos de adopción, con personal de ENTEL S.A.; y este se presente a un proceso de contratación. En este caso quedara automáticamente descalificado. En los casos que se detecte esta situación posterior a la adjudicación</w:t>
      </w:r>
      <w:r w:rsidR="00BE2EC6">
        <w:rPr>
          <w:rFonts w:ascii="Tahoma" w:hAnsi="Tahoma" w:cs="Tahoma"/>
          <w:color w:val="244061" w:themeColor="accent1" w:themeShade="80"/>
          <w:sz w:val="22"/>
          <w:szCs w:val="22"/>
        </w:rPr>
        <w:t xml:space="preserve"> o </w:t>
      </w:r>
      <w:r w:rsidR="00554CE3">
        <w:rPr>
          <w:rFonts w:ascii="Tahoma" w:hAnsi="Tahoma" w:cs="Tahoma"/>
          <w:color w:val="244061" w:themeColor="accent1" w:themeShade="80"/>
          <w:sz w:val="22"/>
          <w:szCs w:val="22"/>
        </w:rPr>
        <w:t>suscripción</w:t>
      </w:r>
      <w:r w:rsidR="00BE2EC6">
        <w:rPr>
          <w:rFonts w:ascii="Tahoma" w:hAnsi="Tahoma" w:cs="Tahoma"/>
          <w:color w:val="244061" w:themeColor="accent1" w:themeShade="80"/>
          <w:sz w:val="22"/>
          <w:szCs w:val="22"/>
        </w:rPr>
        <w:t xml:space="preserve"> </w:t>
      </w:r>
      <w:r w:rsidR="00C73E8F">
        <w:rPr>
          <w:rFonts w:ascii="Tahoma" w:hAnsi="Tahoma" w:cs="Tahoma"/>
          <w:color w:val="244061" w:themeColor="accent1" w:themeShade="80"/>
          <w:sz w:val="22"/>
          <w:szCs w:val="22"/>
        </w:rPr>
        <w:t>d</w:t>
      </w:r>
      <w:r w:rsidR="00BE2EC6">
        <w:rPr>
          <w:rFonts w:ascii="Tahoma" w:hAnsi="Tahoma" w:cs="Tahoma"/>
          <w:color w:val="244061" w:themeColor="accent1" w:themeShade="80"/>
          <w:sz w:val="22"/>
          <w:szCs w:val="22"/>
        </w:rPr>
        <w:t>el contrato</w:t>
      </w:r>
      <w:r w:rsidRPr="007A18BA">
        <w:rPr>
          <w:rFonts w:ascii="Tahoma" w:hAnsi="Tahoma" w:cs="Tahoma"/>
          <w:color w:val="244061" w:themeColor="accent1" w:themeShade="80"/>
          <w:sz w:val="22"/>
          <w:szCs w:val="22"/>
        </w:rPr>
        <w:t xml:space="preserve">, de igual forma se procederá a la anulación de la adjudicación </w:t>
      </w:r>
      <w:r w:rsidR="00BE2EC6">
        <w:rPr>
          <w:rFonts w:ascii="Tahoma" w:hAnsi="Tahoma" w:cs="Tahoma"/>
          <w:color w:val="244061" w:themeColor="accent1" w:themeShade="80"/>
          <w:sz w:val="22"/>
          <w:szCs w:val="22"/>
        </w:rPr>
        <w:t xml:space="preserve">o </w:t>
      </w:r>
      <w:r w:rsidR="00C73E8F">
        <w:rPr>
          <w:rFonts w:ascii="Tahoma" w:hAnsi="Tahoma" w:cs="Tahoma"/>
          <w:color w:val="244061" w:themeColor="accent1" w:themeShade="80"/>
          <w:sz w:val="22"/>
          <w:szCs w:val="22"/>
        </w:rPr>
        <w:t xml:space="preserve">en su caso </w:t>
      </w:r>
      <w:r w:rsidR="00BE2EC6">
        <w:rPr>
          <w:rFonts w:ascii="Tahoma" w:hAnsi="Tahoma" w:cs="Tahoma"/>
          <w:color w:val="244061" w:themeColor="accent1" w:themeShade="80"/>
          <w:sz w:val="22"/>
          <w:szCs w:val="22"/>
        </w:rPr>
        <w:t xml:space="preserve">resolución de contrato, según corresponda, </w:t>
      </w:r>
      <w:r w:rsidRPr="007A18BA">
        <w:rPr>
          <w:rFonts w:ascii="Tahoma" w:hAnsi="Tahoma" w:cs="Tahoma"/>
          <w:color w:val="244061" w:themeColor="accent1" w:themeShade="80"/>
          <w:sz w:val="22"/>
          <w:szCs w:val="22"/>
        </w:rPr>
        <w:t>y quedara impedido de participar en los procesos de adquisiciones durante dos (2) años</w:t>
      </w:r>
      <w:r w:rsidR="00BE2EC6">
        <w:rPr>
          <w:rFonts w:ascii="Tahoma" w:hAnsi="Tahoma" w:cs="Tahoma"/>
          <w:color w:val="244061" w:themeColor="accent1" w:themeShade="80"/>
          <w:sz w:val="22"/>
          <w:szCs w:val="22"/>
        </w:rPr>
        <w:t xml:space="preserve"> </w:t>
      </w:r>
      <w:r w:rsidR="00C73E8F" w:rsidRPr="00B75D47">
        <w:rPr>
          <w:rFonts w:ascii="Tahoma" w:hAnsi="Tahoma" w:cs="Tahoma"/>
          <w:color w:val="1F497D"/>
          <w:sz w:val="22"/>
          <w:szCs w:val="22"/>
        </w:rPr>
        <w:t>sin perjuicio de resarcir los daños económicos ocasionados</w:t>
      </w:r>
      <w:r w:rsidR="00C73E8F">
        <w:rPr>
          <w:rFonts w:ascii="Tahoma" w:hAnsi="Tahoma" w:cs="Tahoma"/>
          <w:color w:val="1F497D"/>
          <w:sz w:val="22"/>
          <w:szCs w:val="22"/>
        </w:rPr>
        <w:t>,</w:t>
      </w:r>
      <w:r w:rsidR="00C73E8F">
        <w:rPr>
          <w:rFonts w:ascii="Tahoma" w:hAnsi="Tahoma" w:cs="Tahoma"/>
          <w:color w:val="244061" w:themeColor="accent1" w:themeShade="80"/>
          <w:sz w:val="22"/>
          <w:szCs w:val="22"/>
        </w:rPr>
        <w:t xml:space="preserve"> </w:t>
      </w:r>
      <w:r w:rsidR="00BE2EC6">
        <w:rPr>
          <w:rFonts w:ascii="Tahoma" w:hAnsi="Tahoma" w:cs="Tahoma"/>
          <w:color w:val="244061" w:themeColor="accent1" w:themeShade="80"/>
          <w:sz w:val="22"/>
          <w:szCs w:val="22"/>
        </w:rPr>
        <w:t xml:space="preserve">y el funcionario de </w:t>
      </w:r>
      <w:r w:rsidR="00BE2EC6" w:rsidRPr="00BE2EC6">
        <w:rPr>
          <w:rFonts w:ascii="Tahoma" w:hAnsi="Tahoma" w:cs="Tahoma"/>
          <w:color w:val="244061" w:themeColor="accent1" w:themeShade="80"/>
          <w:sz w:val="22"/>
          <w:szCs w:val="22"/>
        </w:rPr>
        <w:t>ENTEL S.A.</w:t>
      </w:r>
      <w:r w:rsidR="00BE2EC6">
        <w:rPr>
          <w:rFonts w:ascii="Tahoma" w:hAnsi="Tahoma" w:cs="Tahoma"/>
          <w:color w:val="244061" w:themeColor="accent1" w:themeShade="80"/>
          <w:sz w:val="22"/>
          <w:szCs w:val="22"/>
        </w:rPr>
        <w:t xml:space="preserve"> será pasible a proceso interno</w:t>
      </w:r>
      <w:r w:rsidRPr="007A18BA">
        <w:rPr>
          <w:rFonts w:ascii="Tahoma" w:hAnsi="Tahoma" w:cs="Tahoma"/>
          <w:color w:val="244061" w:themeColor="accent1" w:themeShade="80"/>
          <w:sz w:val="22"/>
          <w:szCs w:val="22"/>
        </w:rPr>
        <w:t>.</w:t>
      </w:r>
    </w:p>
    <w:p w14:paraId="4392A226" w14:textId="77777777" w:rsidR="00E338D1" w:rsidRPr="007A18BA" w:rsidRDefault="00E338D1" w:rsidP="00E338D1">
      <w:pPr>
        <w:ind w:firstLine="709"/>
        <w:jc w:val="both"/>
        <w:rPr>
          <w:rFonts w:ascii="Tahoma" w:hAnsi="Tahoma" w:cs="Tahoma"/>
          <w:color w:val="244061" w:themeColor="accent1" w:themeShade="80"/>
          <w:sz w:val="22"/>
          <w:szCs w:val="22"/>
        </w:rPr>
      </w:pPr>
    </w:p>
    <w:p w14:paraId="6B635F7F" w14:textId="77777777" w:rsidR="00373C1B" w:rsidRPr="007A18BA" w:rsidRDefault="00373C1B" w:rsidP="00373C1B">
      <w:pPr>
        <w:numPr>
          <w:ilvl w:val="0"/>
          <w:numId w:val="7"/>
        </w:numPr>
        <w:ind w:left="567" w:hanging="567"/>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 xml:space="preserve">Referente del proceso </w:t>
      </w:r>
    </w:p>
    <w:p w14:paraId="5E538737" w14:textId="77777777" w:rsidR="00A40E57" w:rsidRPr="007A18BA" w:rsidRDefault="00A40E57" w:rsidP="00A40E57">
      <w:pPr>
        <w:pStyle w:val="Continuarlista"/>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coordinación del presente proceso hasta su adjudicación estará a cargo de la Subgerencia de Adquisiciones. </w:t>
      </w:r>
    </w:p>
    <w:p w14:paraId="45774164" w14:textId="77777777" w:rsidR="00373C1B" w:rsidRPr="007A18BA" w:rsidRDefault="00A40E57" w:rsidP="00A40E57">
      <w:pPr>
        <w:pStyle w:val="Continuarlista"/>
        <w:spacing w:after="240"/>
        <w:ind w:left="709"/>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Posterior a su adjudicación y firma de contrato, estará a cargo de </w:t>
      </w:r>
      <w:r w:rsidR="00A04F5F" w:rsidRPr="007A18BA">
        <w:rPr>
          <w:rFonts w:ascii="Tahoma" w:hAnsi="Tahoma" w:cs="Tahoma"/>
          <w:color w:val="244061" w:themeColor="accent1" w:themeShade="80"/>
          <w:sz w:val="22"/>
          <w:szCs w:val="22"/>
        </w:rPr>
        <w:t>la unidad de Servicios generales y Almacenes perteneciente a la</w:t>
      </w:r>
      <w:r w:rsidRPr="007A18BA">
        <w:rPr>
          <w:rFonts w:ascii="Tahoma" w:hAnsi="Tahoma" w:cs="Tahoma"/>
          <w:color w:val="244061" w:themeColor="accent1" w:themeShade="80"/>
          <w:sz w:val="22"/>
          <w:szCs w:val="22"/>
        </w:rPr>
        <w:t xml:space="preserve"> Gerencia Nacional de Administración y Finanzas.</w:t>
      </w:r>
    </w:p>
    <w:p w14:paraId="0B146F33" w14:textId="77777777" w:rsidR="005113EF" w:rsidRPr="007A18BA" w:rsidRDefault="005113EF" w:rsidP="003932ED">
      <w:pPr>
        <w:numPr>
          <w:ilvl w:val="0"/>
          <w:numId w:val="7"/>
        </w:numPr>
        <w:ind w:left="567" w:hanging="567"/>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A</w:t>
      </w:r>
      <w:r w:rsidR="00E338D1" w:rsidRPr="007A18BA">
        <w:rPr>
          <w:rFonts w:ascii="Tahoma" w:hAnsi="Tahoma" w:cs="Tahoma"/>
          <w:b/>
          <w:color w:val="244061" w:themeColor="accent1" w:themeShade="80"/>
          <w:sz w:val="22"/>
          <w:szCs w:val="22"/>
          <w:lang w:eastAsia="en-US" w:bidi="en-US"/>
        </w:rPr>
        <w:t xml:space="preserve">ctividades </w:t>
      </w:r>
      <w:r w:rsidRPr="007A18BA">
        <w:rPr>
          <w:rFonts w:ascii="Tahoma" w:hAnsi="Tahoma" w:cs="Tahoma"/>
          <w:b/>
          <w:color w:val="244061" w:themeColor="accent1" w:themeShade="80"/>
          <w:sz w:val="22"/>
          <w:szCs w:val="22"/>
          <w:lang w:eastAsia="en-US" w:bidi="en-US"/>
        </w:rPr>
        <w:t>P</w:t>
      </w:r>
      <w:r w:rsidR="00E338D1" w:rsidRPr="007A18BA">
        <w:rPr>
          <w:rFonts w:ascii="Tahoma" w:hAnsi="Tahoma" w:cs="Tahoma"/>
          <w:b/>
          <w:color w:val="244061" w:themeColor="accent1" w:themeShade="80"/>
          <w:sz w:val="22"/>
          <w:szCs w:val="22"/>
          <w:lang w:eastAsia="en-US" w:bidi="en-US"/>
        </w:rPr>
        <w:t xml:space="preserve">revias a la </w:t>
      </w:r>
      <w:r w:rsidRPr="007A18BA">
        <w:rPr>
          <w:rFonts w:ascii="Tahoma" w:hAnsi="Tahoma" w:cs="Tahoma"/>
          <w:b/>
          <w:color w:val="244061" w:themeColor="accent1" w:themeShade="80"/>
          <w:sz w:val="22"/>
          <w:szCs w:val="22"/>
          <w:lang w:eastAsia="en-US" w:bidi="en-US"/>
        </w:rPr>
        <w:t>P</w:t>
      </w:r>
      <w:r w:rsidR="00E338D1" w:rsidRPr="007A18BA">
        <w:rPr>
          <w:rFonts w:ascii="Tahoma" w:hAnsi="Tahoma" w:cs="Tahoma"/>
          <w:b/>
          <w:color w:val="244061" w:themeColor="accent1" w:themeShade="80"/>
          <w:sz w:val="22"/>
          <w:szCs w:val="22"/>
          <w:lang w:eastAsia="en-US" w:bidi="en-US"/>
        </w:rPr>
        <w:t xml:space="preserve">resentación de </w:t>
      </w:r>
      <w:r w:rsidRPr="007A18BA">
        <w:rPr>
          <w:rFonts w:ascii="Tahoma" w:hAnsi="Tahoma" w:cs="Tahoma"/>
          <w:b/>
          <w:color w:val="244061" w:themeColor="accent1" w:themeShade="80"/>
          <w:sz w:val="22"/>
          <w:szCs w:val="22"/>
          <w:lang w:eastAsia="en-US" w:bidi="en-US"/>
        </w:rPr>
        <w:t>P</w:t>
      </w:r>
      <w:r w:rsidR="00E338D1" w:rsidRPr="007A18BA">
        <w:rPr>
          <w:rFonts w:ascii="Tahoma" w:hAnsi="Tahoma" w:cs="Tahoma"/>
          <w:b/>
          <w:color w:val="244061" w:themeColor="accent1" w:themeShade="80"/>
          <w:sz w:val="22"/>
          <w:szCs w:val="22"/>
          <w:lang w:eastAsia="en-US" w:bidi="en-US"/>
        </w:rPr>
        <w:t>ropuestas</w:t>
      </w:r>
    </w:p>
    <w:p w14:paraId="29FAB126" w14:textId="77777777" w:rsidR="007978DB" w:rsidRPr="007A18BA" w:rsidRDefault="007978DB" w:rsidP="00E338D1">
      <w:pPr>
        <w:jc w:val="both"/>
        <w:rPr>
          <w:rFonts w:ascii="Tahoma" w:hAnsi="Tahoma" w:cs="Tahoma"/>
          <w:color w:val="244061" w:themeColor="accent1" w:themeShade="80"/>
          <w:sz w:val="22"/>
          <w:szCs w:val="22"/>
        </w:rPr>
      </w:pPr>
    </w:p>
    <w:p w14:paraId="116ACC6F" w14:textId="71A69F86" w:rsidR="00AD09B2" w:rsidRPr="007A18BA" w:rsidRDefault="00AD219B" w:rsidP="003932ED">
      <w:pPr>
        <w:pStyle w:val="Prrafodelista"/>
        <w:numPr>
          <w:ilvl w:val="0"/>
          <w:numId w:val="27"/>
        </w:numPr>
        <w:tabs>
          <w:tab w:val="left" w:pos="-5670"/>
        </w:tabs>
        <w:spacing w:after="240"/>
        <w:ind w:left="1276"/>
        <w:jc w:val="both"/>
        <w:rPr>
          <w:rFonts w:ascii="Tahoma" w:hAnsi="Tahoma" w:cs="Tahoma"/>
          <w:color w:val="244061" w:themeColor="accent1" w:themeShade="80"/>
          <w:sz w:val="22"/>
          <w:szCs w:val="22"/>
          <w:lang w:val="es-BO"/>
        </w:rPr>
      </w:pPr>
      <w:r>
        <w:rPr>
          <w:rFonts w:ascii="Tahoma" w:hAnsi="Tahoma" w:cs="Tahoma"/>
          <w:color w:val="244061" w:themeColor="accent1" w:themeShade="80"/>
          <w:sz w:val="22"/>
          <w:szCs w:val="22"/>
          <w:u w:val="single"/>
        </w:rPr>
        <w:t>Inspección previa a Almacenes</w:t>
      </w:r>
      <w:r w:rsidR="00B97E75" w:rsidRPr="007A18BA">
        <w:rPr>
          <w:rFonts w:ascii="Tahoma" w:hAnsi="Tahoma" w:cs="Tahoma"/>
          <w:color w:val="244061" w:themeColor="accent1" w:themeShade="80"/>
          <w:sz w:val="22"/>
          <w:szCs w:val="22"/>
          <w:u w:val="single"/>
        </w:rPr>
        <w:t>:</w:t>
      </w:r>
      <w:r w:rsidR="00B97E75" w:rsidRPr="007A18BA">
        <w:rPr>
          <w:rFonts w:ascii="Tahoma" w:hAnsi="Tahoma" w:cs="Tahoma"/>
          <w:color w:val="244061" w:themeColor="accent1" w:themeShade="80"/>
          <w:sz w:val="22"/>
          <w:szCs w:val="22"/>
        </w:rPr>
        <w:t xml:space="preserve"> </w:t>
      </w:r>
      <w:r w:rsidR="00AD09B2" w:rsidRPr="007A18BA">
        <w:rPr>
          <w:rFonts w:ascii="Tahoma" w:hAnsi="Tahoma" w:cs="Tahoma"/>
          <w:color w:val="244061" w:themeColor="accent1" w:themeShade="80"/>
          <w:sz w:val="22"/>
          <w:szCs w:val="22"/>
          <w:lang w:val="es-BO"/>
        </w:rPr>
        <w:t>Cualquier potencial proponente podrá participar del cronograma de visitas, favor remitir respuesta confirmando su participación hast</w:t>
      </w:r>
      <w:r w:rsidR="00B97E75" w:rsidRPr="007A18BA">
        <w:rPr>
          <w:rFonts w:ascii="Tahoma" w:hAnsi="Tahoma" w:cs="Tahoma"/>
          <w:color w:val="244061" w:themeColor="accent1" w:themeShade="80"/>
          <w:sz w:val="22"/>
          <w:szCs w:val="22"/>
          <w:lang w:val="es-BO"/>
        </w:rPr>
        <w:t xml:space="preserve">a el día </w:t>
      </w:r>
      <w:r>
        <w:rPr>
          <w:rFonts w:ascii="Tahoma" w:hAnsi="Tahoma" w:cs="Tahoma"/>
          <w:color w:val="244061" w:themeColor="accent1" w:themeShade="80"/>
          <w:sz w:val="22"/>
          <w:szCs w:val="22"/>
          <w:lang w:val="es-BO"/>
        </w:rPr>
        <w:t>viernes</w:t>
      </w:r>
      <w:r w:rsidR="009960EA" w:rsidRPr="007A18BA">
        <w:rPr>
          <w:rFonts w:ascii="Tahoma" w:hAnsi="Tahoma" w:cs="Tahoma"/>
          <w:color w:val="244061" w:themeColor="accent1" w:themeShade="80"/>
          <w:sz w:val="22"/>
          <w:szCs w:val="22"/>
          <w:lang w:val="es-BO"/>
        </w:rPr>
        <w:t xml:space="preserve"> </w:t>
      </w:r>
      <w:r>
        <w:rPr>
          <w:rFonts w:ascii="Tahoma" w:hAnsi="Tahoma" w:cs="Tahoma"/>
          <w:color w:val="244061" w:themeColor="accent1" w:themeShade="80"/>
          <w:sz w:val="22"/>
          <w:szCs w:val="22"/>
          <w:lang w:val="es-BO"/>
        </w:rPr>
        <w:t>21</w:t>
      </w:r>
      <w:r w:rsidR="00AD09B2" w:rsidRPr="007A18BA">
        <w:rPr>
          <w:rFonts w:ascii="Tahoma" w:hAnsi="Tahoma" w:cs="Tahoma"/>
          <w:color w:val="244061" w:themeColor="accent1" w:themeShade="80"/>
          <w:sz w:val="22"/>
          <w:szCs w:val="22"/>
          <w:lang w:val="es-BO"/>
        </w:rPr>
        <w:t xml:space="preserve"> de </w:t>
      </w:r>
      <w:r>
        <w:rPr>
          <w:rFonts w:ascii="Tahoma" w:hAnsi="Tahoma" w:cs="Tahoma"/>
          <w:color w:val="244061" w:themeColor="accent1" w:themeShade="80"/>
          <w:sz w:val="22"/>
          <w:szCs w:val="22"/>
          <w:lang w:val="es-BO"/>
        </w:rPr>
        <w:t>julio</w:t>
      </w:r>
      <w:r w:rsidR="00AD09B2" w:rsidRPr="007A18BA">
        <w:rPr>
          <w:rFonts w:ascii="Tahoma" w:hAnsi="Tahoma" w:cs="Tahoma"/>
          <w:color w:val="244061" w:themeColor="accent1" w:themeShade="80"/>
          <w:sz w:val="22"/>
          <w:szCs w:val="22"/>
          <w:lang w:val="es-BO"/>
        </w:rPr>
        <w:t xml:space="preserve"> de 2017, horas </w:t>
      </w:r>
      <w:r>
        <w:rPr>
          <w:rFonts w:ascii="Tahoma" w:hAnsi="Tahoma" w:cs="Tahoma"/>
          <w:color w:val="244061" w:themeColor="accent1" w:themeShade="80"/>
          <w:sz w:val="22"/>
          <w:szCs w:val="22"/>
          <w:lang w:val="es-BO"/>
        </w:rPr>
        <w:t>11</w:t>
      </w:r>
      <w:r w:rsidR="00AD09B2" w:rsidRPr="007A18BA">
        <w:rPr>
          <w:rFonts w:ascii="Tahoma" w:hAnsi="Tahoma" w:cs="Tahoma"/>
          <w:color w:val="244061" w:themeColor="accent1" w:themeShade="80"/>
          <w:sz w:val="22"/>
          <w:szCs w:val="22"/>
          <w:lang w:val="es-BO"/>
        </w:rPr>
        <w:t>:00</w:t>
      </w:r>
      <w:r>
        <w:rPr>
          <w:rFonts w:ascii="Tahoma" w:hAnsi="Tahoma" w:cs="Tahoma"/>
          <w:color w:val="244061" w:themeColor="accent1" w:themeShade="80"/>
          <w:sz w:val="22"/>
          <w:szCs w:val="22"/>
          <w:lang w:val="es-BO"/>
        </w:rPr>
        <w:t xml:space="preserve"> a.m.</w:t>
      </w:r>
      <w:r w:rsidR="00AD09B2" w:rsidRPr="007A18BA">
        <w:rPr>
          <w:rFonts w:ascii="Tahoma" w:hAnsi="Tahoma" w:cs="Tahoma"/>
          <w:color w:val="244061" w:themeColor="accent1" w:themeShade="80"/>
          <w:sz w:val="22"/>
          <w:szCs w:val="22"/>
          <w:lang w:val="es-BO"/>
        </w:rPr>
        <w:t xml:space="preserve">, a los correos electrónicos </w:t>
      </w:r>
      <w:r w:rsidR="00AD09B2" w:rsidRPr="007A18BA">
        <w:rPr>
          <w:rStyle w:val="Hipervnculo"/>
          <w:rFonts w:ascii="Tahoma" w:hAnsi="Tahoma" w:cs="Tahoma"/>
          <w:color w:val="244061" w:themeColor="accent1" w:themeShade="80"/>
          <w:sz w:val="22"/>
          <w:szCs w:val="22"/>
        </w:rPr>
        <w:t>worellana@entel.bo</w:t>
      </w:r>
      <w:r w:rsidR="00AD09B2" w:rsidRPr="007A18BA">
        <w:rPr>
          <w:rFonts w:ascii="Tahoma" w:hAnsi="Tahoma" w:cs="Tahoma"/>
          <w:color w:val="244061" w:themeColor="accent1" w:themeShade="80"/>
          <w:sz w:val="22"/>
          <w:szCs w:val="22"/>
          <w:lang w:val="es-BO"/>
        </w:rPr>
        <w:t xml:space="preserve"> con copia </w:t>
      </w:r>
      <w:hyperlink r:id="rId14" w:history="1">
        <w:r w:rsidRPr="00BF2158">
          <w:rPr>
            <w:rStyle w:val="Hipervnculo"/>
            <w:rFonts w:ascii="Tahoma" w:hAnsi="Tahoma" w:cs="Tahoma"/>
            <w:sz w:val="22"/>
            <w:szCs w:val="22"/>
            <w:lang w:val="es-BO"/>
          </w:rPr>
          <w:t>jmontano@entel.bo</w:t>
        </w:r>
      </w:hyperlink>
      <w:r w:rsidR="00AD09B2" w:rsidRPr="007A18BA">
        <w:rPr>
          <w:rFonts w:ascii="Tahoma" w:hAnsi="Tahoma" w:cs="Tahoma"/>
          <w:color w:val="244061" w:themeColor="accent1" w:themeShade="80"/>
          <w:sz w:val="22"/>
          <w:szCs w:val="22"/>
          <w:lang w:val="es-BO"/>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7A18BA" w:rsidRPr="007A18BA" w14:paraId="58EC4DC5" w14:textId="77777777" w:rsidTr="0018543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93178B1"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Fecha:</w:t>
            </w:r>
          </w:p>
        </w:tc>
        <w:tc>
          <w:tcPr>
            <w:tcW w:w="4903" w:type="dxa"/>
            <w:tcBorders>
              <w:top w:val="single" w:sz="4" w:space="0" w:color="004990"/>
              <w:left w:val="single" w:sz="4" w:space="0" w:color="FFFFFF"/>
            </w:tcBorders>
            <w:vAlign w:val="center"/>
          </w:tcPr>
          <w:p w14:paraId="09F00B40" w14:textId="2042DEED" w:rsidR="00AD09B2" w:rsidRPr="007A18BA" w:rsidRDefault="00AD219B" w:rsidP="00AD09B2">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24/07/2017</w:t>
            </w:r>
          </w:p>
        </w:tc>
      </w:tr>
      <w:tr w:rsidR="007A18BA" w:rsidRPr="007A18BA" w14:paraId="5ACAE742" w14:textId="77777777" w:rsidTr="0018543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C706F41"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Hora:</w:t>
            </w:r>
          </w:p>
        </w:tc>
        <w:tc>
          <w:tcPr>
            <w:tcW w:w="4903" w:type="dxa"/>
            <w:tcBorders>
              <w:left w:val="single" w:sz="4" w:space="0" w:color="FFFFFF"/>
            </w:tcBorders>
            <w:vAlign w:val="center"/>
          </w:tcPr>
          <w:p w14:paraId="00691803" w14:textId="406EFEB1" w:rsidR="00AD09B2" w:rsidRPr="007A18BA" w:rsidRDefault="00AD219B" w:rsidP="00185431">
            <w:pPr>
              <w:spacing w:after="240"/>
              <w:outlineLvl w:val="2"/>
              <w:rPr>
                <w:rFonts w:ascii="Tahoma" w:hAnsi="Tahoma" w:cs="Tahoma"/>
                <w:color w:val="244061" w:themeColor="accent1" w:themeShade="80"/>
                <w:sz w:val="22"/>
                <w:szCs w:val="22"/>
                <w:lang w:val="es-BO"/>
              </w:rPr>
            </w:pPr>
            <w:r>
              <w:rPr>
                <w:rFonts w:ascii="Tahoma" w:hAnsi="Tahoma" w:cs="Tahoma"/>
                <w:color w:val="244061" w:themeColor="accent1" w:themeShade="80"/>
                <w:sz w:val="22"/>
                <w:szCs w:val="22"/>
                <w:lang w:val="es-BO"/>
              </w:rPr>
              <w:t>09:00 a.m.</w:t>
            </w:r>
          </w:p>
        </w:tc>
      </w:tr>
      <w:tr w:rsidR="007A18BA" w:rsidRPr="007A18BA" w14:paraId="58441B1F" w14:textId="77777777" w:rsidTr="00185431">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516A359"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Dirección:</w:t>
            </w:r>
          </w:p>
        </w:tc>
        <w:tc>
          <w:tcPr>
            <w:tcW w:w="4903" w:type="dxa"/>
            <w:tcBorders>
              <w:left w:val="single" w:sz="4" w:space="0" w:color="FFFFFF"/>
            </w:tcBorders>
            <w:vAlign w:val="center"/>
          </w:tcPr>
          <w:p w14:paraId="4085636D" w14:textId="77777777" w:rsidR="00AD09B2" w:rsidRPr="007A18BA" w:rsidRDefault="000D687F"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Av. Panorámica #22 zona 16 de Julio (Ceja El Alto)</w:t>
            </w:r>
          </w:p>
        </w:tc>
      </w:tr>
      <w:tr w:rsidR="007A18BA" w:rsidRPr="007A18BA" w14:paraId="49D62D2B" w14:textId="77777777" w:rsidTr="0018543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7D15BE3"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Ciudad:</w:t>
            </w:r>
          </w:p>
        </w:tc>
        <w:tc>
          <w:tcPr>
            <w:tcW w:w="4903" w:type="dxa"/>
            <w:tcBorders>
              <w:left w:val="single" w:sz="4" w:space="0" w:color="FFFFFF"/>
            </w:tcBorders>
            <w:vAlign w:val="center"/>
          </w:tcPr>
          <w:p w14:paraId="45BEF552" w14:textId="77777777" w:rsidR="00AD09B2" w:rsidRPr="007A18BA" w:rsidRDefault="00AD09B2"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Bolivia</w:t>
            </w:r>
          </w:p>
        </w:tc>
      </w:tr>
      <w:tr w:rsidR="007A18BA" w:rsidRPr="007A18BA" w14:paraId="48A871DC" w14:textId="77777777" w:rsidTr="0018543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88FB76B" w14:textId="77777777" w:rsidR="00AD09B2" w:rsidRPr="007A18BA" w:rsidRDefault="00AD09B2" w:rsidP="00185431">
            <w:pPr>
              <w:spacing w:after="240"/>
              <w:ind w:left="27"/>
              <w:rPr>
                <w:rFonts w:ascii="Tahoma" w:hAnsi="Tahoma" w:cs="Tahoma"/>
                <w:color w:val="FFFFFF" w:themeColor="background1"/>
                <w:sz w:val="22"/>
                <w:szCs w:val="22"/>
                <w:lang w:val="es-BO"/>
              </w:rPr>
            </w:pPr>
            <w:r w:rsidRPr="007A18BA">
              <w:rPr>
                <w:rFonts w:ascii="Tahoma" w:hAnsi="Tahoma" w:cs="Tahoma"/>
                <w:color w:val="FFFFFF" w:themeColor="background1"/>
                <w:sz w:val="22"/>
                <w:szCs w:val="22"/>
                <w:lang w:val="es-BO"/>
              </w:rPr>
              <w:t>Nombre  del Encargado de la Visita:</w:t>
            </w:r>
          </w:p>
        </w:tc>
        <w:tc>
          <w:tcPr>
            <w:tcW w:w="4903" w:type="dxa"/>
            <w:tcBorders>
              <w:left w:val="single" w:sz="4" w:space="0" w:color="FFFFFF"/>
              <w:bottom w:val="single" w:sz="4" w:space="0" w:color="004990"/>
            </w:tcBorders>
            <w:vAlign w:val="center"/>
          </w:tcPr>
          <w:p w14:paraId="7C7C53D1" w14:textId="7D2DA8E9" w:rsidR="00AD09B2" w:rsidRPr="007A18BA" w:rsidRDefault="00AD219B" w:rsidP="00185431">
            <w:pPr>
              <w:spacing w:after="240"/>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Miguel Angel Yoshisaki Cel. 72550380</w:t>
            </w:r>
          </w:p>
        </w:tc>
      </w:tr>
    </w:tbl>
    <w:p w14:paraId="0124E55C" w14:textId="77777777" w:rsidR="00373C1B" w:rsidRPr="007A18BA" w:rsidRDefault="00373C1B" w:rsidP="00AD09B2">
      <w:pPr>
        <w:pStyle w:val="Prrafodelista"/>
        <w:tabs>
          <w:tab w:val="left" w:pos="1134"/>
        </w:tabs>
        <w:ind w:left="1134"/>
        <w:jc w:val="both"/>
        <w:rPr>
          <w:rFonts w:ascii="Tahoma" w:hAnsi="Tahoma" w:cs="Tahoma"/>
          <w:color w:val="244061" w:themeColor="accent1" w:themeShade="80"/>
          <w:sz w:val="22"/>
          <w:szCs w:val="22"/>
        </w:rPr>
      </w:pPr>
    </w:p>
    <w:p w14:paraId="7F7FA521" w14:textId="4A76F8C8" w:rsidR="000B3DEB" w:rsidRPr="007A18BA" w:rsidRDefault="00755B71" w:rsidP="003932ED">
      <w:pPr>
        <w:pStyle w:val="Prrafodelista"/>
        <w:numPr>
          <w:ilvl w:val="0"/>
          <w:numId w:val="8"/>
        </w:numPr>
        <w:tabs>
          <w:tab w:val="left" w:pos="1134"/>
        </w:tabs>
        <w:spacing w:before="120"/>
        <w:ind w:left="1276" w:hanging="425"/>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Consultas escritas sobre los Términos Básicos de Contratación (TBC):</w:t>
      </w:r>
      <w:r w:rsidRPr="007A18BA">
        <w:rPr>
          <w:rFonts w:ascii="Tahoma" w:hAnsi="Tahoma" w:cs="Tahoma"/>
          <w:color w:val="244061" w:themeColor="accent1" w:themeShade="80"/>
          <w:sz w:val="22"/>
          <w:szCs w:val="22"/>
        </w:rPr>
        <w:t xml:space="preserve"> Cualquier potencial proponente puede formular consultas escritas dirigidas a la </w:t>
      </w:r>
      <w:r w:rsidR="000B3DEB" w:rsidRPr="007A18BA">
        <w:rPr>
          <w:rFonts w:ascii="Tahoma" w:hAnsi="Tahoma" w:cs="Tahoma"/>
          <w:color w:val="244061" w:themeColor="accent1" w:themeShade="80"/>
          <w:sz w:val="22"/>
          <w:szCs w:val="22"/>
        </w:rPr>
        <w:t>Subg</w:t>
      </w:r>
      <w:r w:rsidRPr="007A18BA">
        <w:rPr>
          <w:rFonts w:ascii="Tahoma" w:hAnsi="Tahoma" w:cs="Tahoma"/>
          <w:color w:val="244061" w:themeColor="accent1" w:themeShade="80"/>
          <w:sz w:val="22"/>
          <w:szCs w:val="22"/>
        </w:rPr>
        <w:t xml:space="preserve">erencia de Adquisiciones, hasta el día </w:t>
      </w:r>
      <w:r w:rsidR="00D546EA" w:rsidRPr="007A18BA">
        <w:rPr>
          <w:rFonts w:ascii="Tahoma" w:hAnsi="Tahoma" w:cs="Tahoma"/>
          <w:color w:val="244061" w:themeColor="accent1" w:themeShade="80"/>
          <w:sz w:val="22"/>
          <w:szCs w:val="22"/>
        </w:rPr>
        <w:t xml:space="preserve">jueves </w:t>
      </w:r>
      <w:r w:rsidR="00AD219B">
        <w:rPr>
          <w:rFonts w:ascii="Tahoma" w:hAnsi="Tahoma" w:cs="Tahoma"/>
          <w:color w:val="244061" w:themeColor="accent1" w:themeShade="80"/>
          <w:sz w:val="22"/>
          <w:szCs w:val="22"/>
        </w:rPr>
        <w:t>24</w:t>
      </w:r>
      <w:r w:rsidR="00D546EA" w:rsidRPr="007A18BA">
        <w:rPr>
          <w:rFonts w:ascii="Tahoma" w:hAnsi="Tahoma" w:cs="Tahoma"/>
          <w:color w:val="244061" w:themeColor="accent1" w:themeShade="80"/>
          <w:sz w:val="22"/>
          <w:szCs w:val="22"/>
        </w:rPr>
        <w:t xml:space="preserve"> de </w:t>
      </w:r>
      <w:r w:rsidR="00AD219B">
        <w:rPr>
          <w:rFonts w:ascii="Tahoma" w:hAnsi="Tahoma" w:cs="Tahoma"/>
          <w:color w:val="244061" w:themeColor="accent1" w:themeShade="80"/>
          <w:sz w:val="22"/>
          <w:szCs w:val="22"/>
        </w:rPr>
        <w:t>julio</w:t>
      </w:r>
      <w:r w:rsidR="00D546EA" w:rsidRPr="007A18BA">
        <w:rPr>
          <w:rFonts w:ascii="Tahoma" w:hAnsi="Tahoma" w:cs="Tahoma"/>
          <w:color w:val="244061" w:themeColor="accent1" w:themeShade="80"/>
          <w:sz w:val="22"/>
          <w:szCs w:val="22"/>
        </w:rPr>
        <w:t xml:space="preserve"> de 2017</w:t>
      </w:r>
      <w:r w:rsidRPr="007A18BA">
        <w:rPr>
          <w:rFonts w:ascii="Tahoma" w:hAnsi="Tahoma" w:cs="Tahoma"/>
          <w:color w:val="244061" w:themeColor="accent1" w:themeShade="80"/>
          <w:sz w:val="22"/>
          <w:szCs w:val="22"/>
        </w:rPr>
        <w:t xml:space="preserve">, hrs. </w:t>
      </w:r>
      <w:r w:rsidR="00D546EA" w:rsidRPr="007A18BA">
        <w:rPr>
          <w:rFonts w:ascii="Tahoma" w:hAnsi="Tahoma" w:cs="Tahoma"/>
          <w:color w:val="244061" w:themeColor="accent1" w:themeShade="80"/>
          <w:sz w:val="22"/>
          <w:szCs w:val="22"/>
        </w:rPr>
        <w:t>1</w:t>
      </w:r>
      <w:r w:rsidR="00AD219B">
        <w:rPr>
          <w:rFonts w:ascii="Tahoma" w:hAnsi="Tahoma" w:cs="Tahoma"/>
          <w:color w:val="244061" w:themeColor="accent1" w:themeShade="80"/>
          <w:sz w:val="22"/>
          <w:szCs w:val="22"/>
        </w:rPr>
        <w:t>7</w:t>
      </w:r>
      <w:r w:rsidR="00D546EA" w:rsidRPr="007A18BA">
        <w:rPr>
          <w:rFonts w:ascii="Tahoma" w:hAnsi="Tahoma" w:cs="Tahoma"/>
          <w:color w:val="244061" w:themeColor="accent1" w:themeShade="80"/>
          <w:sz w:val="22"/>
          <w:szCs w:val="22"/>
        </w:rPr>
        <w:t>:00</w:t>
      </w:r>
      <w:r w:rsidRPr="007A18BA">
        <w:rPr>
          <w:rFonts w:ascii="Tahoma" w:hAnsi="Tahoma" w:cs="Tahoma"/>
          <w:color w:val="244061" w:themeColor="accent1" w:themeShade="80"/>
          <w:sz w:val="22"/>
          <w:szCs w:val="22"/>
        </w:rPr>
        <w:t xml:space="preserve">, </w:t>
      </w:r>
      <w:r w:rsidR="000B3DEB" w:rsidRPr="007A18BA">
        <w:rPr>
          <w:rFonts w:ascii="Tahoma" w:hAnsi="Tahoma" w:cs="Tahoma"/>
          <w:color w:val="244061" w:themeColor="accent1" w:themeShade="80"/>
          <w:sz w:val="22"/>
          <w:szCs w:val="22"/>
        </w:rPr>
        <w:t xml:space="preserve">a los correos electrónicos worellana@entel.bo con copia </w:t>
      </w:r>
      <w:r w:rsidR="00AD219B">
        <w:rPr>
          <w:rFonts w:ascii="Tahoma" w:hAnsi="Tahoma" w:cs="Tahoma"/>
          <w:color w:val="244061" w:themeColor="accent1" w:themeShade="80"/>
          <w:sz w:val="22"/>
          <w:szCs w:val="22"/>
        </w:rPr>
        <w:t>jmontano</w:t>
      </w:r>
      <w:r w:rsidR="000B3DEB" w:rsidRPr="007A18BA">
        <w:rPr>
          <w:rFonts w:ascii="Tahoma" w:hAnsi="Tahoma" w:cs="Tahoma"/>
          <w:color w:val="244061" w:themeColor="accent1" w:themeShade="80"/>
          <w:sz w:val="22"/>
          <w:szCs w:val="22"/>
        </w:rPr>
        <w:t>@entel.bo.</w:t>
      </w:r>
    </w:p>
    <w:p w14:paraId="5EEED15B" w14:textId="77777777" w:rsidR="00D546EA" w:rsidRPr="007A18BA" w:rsidRDefault="00D546EA" w:rsidP="00D546EA">
      <w:pPr>
        <w:pStyle w:val="Prrafodelista"/>
        <w:tabs>
          <w:tab w:val="left" w:pos="1134"/>
        </w:tabs>
        <w:ind w:left="1134"/>
        <w:jc w:val="both"/>
        <w:rPr>
          <w:rFonts w:ascii="Tahoma" w:hAnsi="Tahoma" w:cs="Tahoma"/>
          <w:color w:val="244061" w:themeColor="accent1" w:themeShade="80"/>
          <w:sz w:val="22"/>
          <w:szCs w:val="22"/>
        </w:rPr>
      </w:pPr>
    </w:p>
    <w:p w14:paraId="0AE28ADF" w14:textId="77777777" w:rsidR="00755B71" w:rsidRPr="007A18BA" w:rsidRDefault="00755B71" w:rsidP="003932ED">
      <w:pPr>
        <w:pStyle w:val="Prrafodelista"/>
        <w:numPr>
          <w:ilvl w:val="0"/>
          <w:numId w:val="8"/>
        </w:numPr>
        <w:tabs>
          <w:tab w:val="left" w:pos="1134"/>
        </w:tabs>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u w:val="single"/>
        </w:rPr>
        <w:t>Reunión de Aclaración:</w:t>
      </w:r>
      <w:r w:rsidRPr="007A18BA">
        <w:rPr>
          <w:rFonts w:ascii="Tahoma" w:hAnsi="Tahoma" w:cs="Tahoma"/>
          <w:color w:val="244061" w:themeColor="accent1" w:themeShade="80"/>
          <w:sz w:val="22"/>
          <w:szCs w:val="22"/>
        </w:rPr>
        <w:t xml:space="preserve"> Con la finalidad de responder a las consultas realizadas sobre los TBC dentro del plazo señalado. Dicha reunión se realizará en:</w:t>
      </w:r>
    </w:p>
    <w:p w14:paraId="2FF63553" w14:textId="77777777" w:rsidR="0069280E" w:rsidRPr="007A18BA" w:rsidRDefault="0069280E">
      <w:pPr>
        <w:rPr>
          <w:rFonts w:ascii="Tahoma" w:hAnsi="Tahoma" w:cs="Tahoma"/>
          <w:color w:val="244061" w:themeColor="accent1" w:themeShade="80"/>
          <w:sz w:val="22"/>
          <w:szCs w:val="22"/>
        </w:rPr>
      </w:pPr>
    </w:p>
    <w:p w14:paraId="1368805B" w14:textId="77777777" w:rsidR="00755B71" w:rsidRPr="007A18BA" w:rsidRDefault="00755B71" w:rsidP="00755B71">
      <w:pPr>
        <w:ind w:left="1134"/>
        <w:jc w:val="both"/>
        <w:rPr>
          <w:rFonts w:ascii="Tahoma" w:hAnsi="Tahoma" w:cs="Tahoma"/>
          <w:color w:val="244061" w:themeColor="accent1" w:themeShade="80"/>
          <w:sz w:val="22"/>
          <w:szCs w:val="22"/>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607"/>
        <w:gridCol w:w="5340"/>
      </w:tblGrid>
      <w:tr w:rsidR="007A18BA" w:rsidRPr="007A18BA" w14:paraId="0A2283AC" w14:textId="77777777" w:rsidTr="008F291D">
        <w:trPr>
          <w:trHeight w:val="455"/>
        </w:trPr>
        <w:tc>
          <w:tcPr>
            <w:tcW w:w="277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B10D650"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5835" w:type="dxa"/>
            <w:tcBorders>
              <w:top w:val="single" w:sz="4" w:space="0" w:color="004990"/>
              <w:left w:val="single" w:sz="4" w:space="0" w:color="FFFFFF"/>
            </w:tcBorders>
          </w:tcPr>
          <w:p w14:paraId="3FFA77D4"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06D3E5C6" w14:textId="5132EFD1" w:rsidR="00D546EA" w:rsidRPr="007A18BA" w:rsidRDefault="00AD219B" w:rsidP="0069280E">
            <w:pPr>
              <w:jc w:val="both"/>
              <w:outlineLvl w:val="2"/>
              <w:rPr>
                <w:rFonts w:ascii="Tahoma" w:hAnsi="Tahoma" w:cs="Tahoma"/>
                <w:color w:val="244061" w:themeColor="accent1" w:themeShade="80"/>
                <w:sz w:val="22"/>
                <w:szCs w:val="22"/>
                <w:lang w:eastAsia="en-US"/>
              </w:rPr>
            </w:pPr>
            <w:r>
              <w:rPr>
                <w:rFonts w:ascii="Tahoma" w:hAnsi="Tahoma" w:cs="Tahoma"/>
                <w:color w:val="244061" w:themeColor="accent1" w:themeShade="80"/>
                <w:sz w:val="22"/>
                <w:szCs w:val="22"/>
                <w:lang w:eastAsia="en-US"/>
              </w:rPr>
              <w:t>25/07/2017</w:t>
            </w:r>
          </w:p>
        </w:tc>
      </w:tr>
      <w:tr w:rsidR="007A18BA" w:rsidRPr="007A18BA" w14:paraId="68D706DF" w14:textId="77777777" w:rsidTr="008F291D">
        <w:trPr>
          <w:trHeight w:val="419"/>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9220D70"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5835" w:type="dxa"/>
            <w:tcBorders>
              <w:left w:val="single" w:sz="4" w:space="0" w:color="FFFFFF"/>
            </w:tcBorders>
          </w:tcPr>
          <w:p w14:paraId="3EB60B29" w14:textId="2A26F2A1" w:rsidR="00755B71" w:rsidRPr="007A18BA" w:rsidRDefault="00AD219B" w:rsidP="0069280E">
            <w:pPr>
              <w:jc w:val="both"/>
              <w:outlineLvl w:val="2"/>
              <w:rPr>
                <w:rFonts w:ascii="Tahoma" w:hAnsi="Tahoma" w:cs="Tahoma"/>
                <w:color w:val="244061" w:themeColor="accent1" w:themeShade="80"/>
                <w:sz w:val="22"/>
                <w:szCs w:val="22"/>
                <w:lang w:eastAsia="en-US"/>
              </w:rPr>
            </w:pPr>
            <w:r>
              <w:rPr>
                <w:rFonts w:ascii="Tahoma" w:hAnsi="Tahoma" w:cs="Tahoma"/>
                <w:color w:val="244061" w:themeColor="accent1" w:themeShade="80"/>
                <w:sz w:val="22"/>
                <w:szCs w:val="22"/>
                <w:lang w:eastAsia="en-US"/>
              </w:rPr>
              <w:t>16:00</w:t>
            </w:r>
          </w:p>
        </w:tc>
      </w:tr>
      <w:tr w:rsidR="007A18BA" w:rsidRPr="007A18BA" w14:paraId="1616BC34" w14:textId="77777777" w:rsidTr="008F291D">
        <w:trPr>
          <w:trHeight w:val="410"/>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C2F9732"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Dirección:</w:t>
            </w:r>
          </w:p>
        </w:tc>
        <w:tc>
          <w:tcPr>
            <w:tcW w:w="5835" w:type="dxa"/>
            <w:tcBorders>
              <w:left w:val="single" w:sz="4" w:space="0" w:color="FFFFFF"/>
            </w:tcBorders>
          </w:tcPr>
          <w:p w14:paraId="68C80824"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5CED4902" w14:textId="77777777" w:rsidR="00D546EA" w:rsidRPr="007A18BA" w:rsidRDefault="000B3DEB"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ENTEL  S.A., Edificio Tower, Cale Federico Zuazo N° 1771 Piso 6 (Sub Gerencia de Adquisiciones)</w:t>
            </w:r>
          </w:p>
        </w:tc>
      </w:tr>
      <w:tr w:rsidR="007A18BA" w:rsidRPr="007A18BA" w14:paraId="59F88675" w14:textId="77777777" w:rsidTr="008F291D">
        <w:trPr>
          <w:trHeight w:val="417"/>
        </w:trPr>
        <w:tc>
          <w:tcPr>
            <w:tcW w:w="277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13ECEA4"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Ciudad:</w:t>
            </w:r>
          </w:p>
        </w:tc>
        <w:tc>
          <w:tcPr>
            <w:tcW w:w="5835" w:type="dxa"/>
            <w:tcBorders>
              <w:left w:val="single" w:sz="4" w:space="0" w:color="FFFFFF"/>
            </w:tcBorders>
          </w:tcPr>
          <w:p w14:paraId="618A2272"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0B586A73" w14:textId="77777777" w:rsidR="000B3DEB" w:rsidRPr="007A18BA" w:rsidRDefault="000B3DEB"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La Paz-Bolivia</w:t>
            </w:r>
          </w:p>
        </w:tc>
      </w:tr>
      <w:tr w:rsidR="007A18BA" w:rsidRPr="007A18BA" w14:paraId="3E280131" w14:textId="77777777" w:rsidTr="008F291D">
        <w:trPr>
          <w:trHeight w:val="893"/>
        </w:trPr>
        <w:tc>
          <w:tcPr>
            <w:tcW w:w="277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E4B17B0" w14:textId="77777777" w:rsidR="00755B71" w:rsidRPr="007A18BA" w:rsidRDefault="00755B71" w:rsidP="008F291D">
            <w:pPr>
              <w:ind w:left="27"/>
              <w:rPr>
                <w:rFonts w:ascii="Tahoma" w:hAnsi="Tahoma" w:cs="Tahoma"/>
                <w:color w:val="FFFFFF" w:themeColor="background1"/>
                <w:sz w:val="22"/>
                <w:szCs w:val="22"/>
              </w:rPr>
            </w:pPr>
            <w:r w:rsidRPr="007A18BA">
              <w:rPr>
                <w:rFonts w:ascii="Tahoma" w:hAnsi="Tahoma" w:cs="Tahoma"/>
                <w:color w:val="FFFFFF" w:themeColor="background1"/>
                <w:sz w:val="22"/>
                <w:szCs w:val="22"/>
              </w:rPr>
              <w:t>Nombre  y Cargo del Encargado de la Reunión de Aclaración:</w:t>
            </w:r>
          </w:p>
        </w:tc>
        <w:tc>
          <w:tcPr>
            <w:tcW w:w="5835" w:type="dxa"/>
            <w:tcBorders>
              <w:left w:val="single" w:sz="4" w:space="0" w:color="FFFFFF"/>
              <w:bottom w:val="single" w:sz="4" w:space="0" w:color="004990"/>
            </w:tcBorders>
          </w:tcPr>
          <w:p w14:paraId="11D884F8" w14:textId="77777777" w:rsidR="00755B71" w:rsidRPr="007A18BA" w:rsidRDefault="00755B71" w:rsidP="0069280E">
            <w:pPr>
              <w:jc w:val="both"/>
              <w:outlineLvl w:val="2"/>
              <w:rPr>
                <w:rFonts w:ascii="Tahoma" w:hAnsi="Tahoma" w:cs="Tahoma"/>
                <w:color w:val="244061" w:themeColor="accent1" w:themeShade="80"/>
                <w:sz w:val="22"/>
                <w:szCs w:val="22"/>
                <w:lang w:eastAsia="en-US"/>
              </w:rPr>
            </w:pPr>
          </w:p>
          <w:p w14:paraId="3A71E341" w14:textId="77777777" w:rsidR="000B3DEB" w:rsidRPr="007A18BA" w:rsidRDefault="000B3DEB" w:rsidP="0069280E">
            <w:pPr>
              <w:jc w:val="both"/>
              <w:outlineLvl w:val="2"/>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Wilson Orellana</w:t>
            </w:r>
          </w:p>
        </w:tc>
      </w:tr>
    </w:tbl>
    <w:p w14:paraId="1FC280B5" w14:textId="77777777" w:rsidR="00755B71" w:rsidRPr="007A18BA" w:rsidRDefault="00755B71" w:rsidP="00755B71">
      <w:pPr>
        <w:ind w:left="1416" w:hanging="12"/>
        <w:jc w:val="both"/>
        <w:rPr>
          <w:rFonts w:ascii="Tahoma" w:hAnsi="Tahoma" w:cs="Tahoma"/>
          <w:color w:val="244061" w:themeColor="accent1" w:themeShade="80"/>
          <w:sz w:val="22"/>
          <w:szCs w:val="22"/>
        </w:rPr>
      </w:pPr>
    </w:p>
    <w:p w14:paraId="03D0534F" w14:textId="77F5A2AE" w:rsidR="00BE2EC6" w:rsidRPr="00BA1717" w:rsidRDefault="00BE2EC6" w:rsidP="00BE2EC6">
      <w:pPr>
        <w:pStyle w:val="Continuarlista"/>
        <w:spacing w:after="240"/>
        <w:ind w:left="567"/>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Las consultas por escrito y las efectuadas verbalmente en la Reunión de Aclaración serán respondidas e incluidas en el Acta de reunión y public</w:t>
      </w:r>
      <w:r w:rsidR="00EE3B5B">
        <w:rPr>
          <w:rFonts w:ascii="Tahoma" w:hAnsi="Tahoma" w:cs="Tahoma"/>
          <w:color w:val="365F91" w:themeColor="accent1" w:themeShade="BF"/>
          <w:sz w:val="22"/>
          <w:szCs w:val="22"/>
        </w:rPr>
        <w:t xml:space="preserve">adas en la página WEB de ENTEL </w:t>
      </w:r>
      <w:r w:rsidRPr="00BA1717">
        <w:rPr>
          <w:rFonts w:ascii="Tahoma" w:hAnsi="Tahoma" w:cs="Tahoma"/>
          <w:color w:val="365F91" w:themeColor="accent1" w:themeShade="BF"/>
          <w:sz w:val="22"/>
          <w:szCs w:val="22"/>
        </w:rPr>
        <w:t>S.A.</w:t>
      </w:r>
    </w:p>
    <w:p w14:paraId="6A18AFF9" w14:textId="77777777" w:rsidR="00BE2EC6" w:rsidRPr="00BA1717" w:rsidRDefault="00BE2EC6" w:rsidP="00BE2EC6">
      <w:pPr>
        <w:spacing w:after="240"/>
        <w:ind w:left="567"/>
        <w:jc w:val="both"/>
        <w:rPr>
          <w:rFonts w:ascii="Tahoma" w:hAnsi="Tahoma" w:cs="Tahoma"/>
          <w:color w:val="365F91" w:themeColor="accent1" w:themeShade="BF"/>
          <w:sz w:val="22"/>
          <w:szCs w:val="22"/>
        </w:rPr>
      </w:pPr>
      <w:r w:rsidRPr="00BA1717">
        <w:rPr>
          <w:rFonts w:ascii="Tahoma" w:hAnsi="Tahoma" w:cs="Tahoma"/>
          <w:color w:val="365F91" w:themeColor="accent1" w:themeShade="BF"/>
          <w:sz w:val="22"/>
          <w:szCs w:val="22"/>
        </w:rPr>
        <w:t>Una vez elaborada, aprobada y publicada el Acta de Reunión, formará parte del presente documento y será de aceptación obligatoria sin modificaciones posteriores por parte de los proponentes.</w:t>
      </w:r>
    </w:p>
    <w:p w14:paraId="0B3243F5" w14:textId="77777777" w:rsidR="00511895" w:rsidRPr="007A18BA" w:rsidRDefault="00511895" w:rsidP="00E338D1">
      <w:pPr>
        <w:jc w:val="both"/>
        <w:rPr>
          <w:rFonts w:ascii="Tahoma" w:hAnsi="Tahoma" w:cs="Tahoma"/>
          <w:color w:val="244061" w:themeColor="accent1" w:themeShade="80"/>
          <w:sz w:val="22"/>
          <w:szCs w:val="22"/>
        </w:rPr>
      </w:pPr>
    </w:p>
    <w:p w14:paraId="2265D63D" w14:textId="77777777" w:rsidR="00511895" w:rsidRPr="007A18BA" w:rsidRDefault="00511895" w:rsidP="003932ED">
      <w:pPr>
        <w:numPr>
          <w:ilvl w:val="0"/>
          <w:numId w:val="7"/>
        </w:numPr>
        <w:ind w:left="567" w:hanging="567"/>
        <w:jc w:val="both"/>
        <w:rPr>
          <w:rFonts w:ascii="Tahoma" w:hAnsi="Tahoma" w:cs="Tahoma"/>
          <w:b/>
          <w:color w:val="244061" w:themeColor="accent1" w:themeShade="80"/>
          <w:sz w:val="22"/>
          <w:szCs w:val="22"/>
          <w:lang w:eastAsia="en-US" w:bidi="en-US"/>
        </w:rPr>
      </w:pPr>
      <w:r w:rsidRPr="007A18BA">
        <w:rPr>
          <w:rFonts w:ascii="Tahoma" w:hAnsi="Tahoma" w:cs="Tahoma"/>
          <w:b/>
          <w:color w:val="244061" w:themeColor="accent1" w:themeShade="80"/>
          <w:sz w:val="22"/>
          <w:szCs w:val="22"/>
          <w:lang w:eastAsia="en-US" w:bidi="en-US"/>
        </w:rPr>
        <w:t>Presentación de Propuestas</w:t>
      </w:r>
    </w:p>
    <w:p w14:paraId="37D89988" w14:textId="77777777" w:rsidR="00511895" w:rsidRPr="007A18BA" w:rsidRDefault="00511895" w:rsidP="00511895">
      <w:pPr>
        <w:ind w:left="567"/>
        <w:jc w:val="both"/>
        <w:rPr>
          <w:rFonts w:ascii="Tahoma" w:hAnsi="Tahoma" w:cs="Tahoma"/>
          <w:color w:val="244061" w:themeColor="accent1" w:themeShade="80"/>
          <w:sz w:val="22"/>
          <w:szCs w:val="22"/>
        </w:rPr>
      </w:pPr>
    </w:p>
    <w:p w14:paraId="0B86D92A" w14:textId="5C1520AF" w:rsidR="00511895" w:rsidRPr="007A18BA" w:rsidRDefault="00511895" w:rsidP="00447A35">
      <w:pPr>
        <w:pStyle w:val="Prrafodelista"/>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propuestas deben prese</w:t>
      </w:r>
      <w:r w:rsidR="00EE3B5B">
        <w:rPr>
          <w:rFonts w:ascii="Tahoma" w:hAnsi="Tahoma" w:cs="Tahoma"/>
          <w:color w:val="244061" w:themeColor="accent1" w:themeShade="80"/>
          <w:sz w:val="22"/>
          <w:szCs w:val="22"/>
        </w:rPr>
        <w:t xml:space="preserve">ntarse sólo en las oficinas de </w:t>
      </w:r>
      <w:r w:rsidRPr="007A18BA">
        <w:rPr>
          <w:rFonts w:ascii="Tahoma" w:hAnsi="Tahoma" w:cs="Tahoma"/>
          <w:color w:val="244061" w:themeColor="accent1" w:themeShade="80"/>
          <w:sz w:val="22"/>
          <w:szCs w:val="22"/>
        </w:rPr>
        <w:t>Entel S.A. (Calle Federico Zuazo N° 1771, Piso 6to, Gerencia de Adquisiciones), hasta el día:</w:t>
      </w:r>
    </w:p>
    <w:p w14:paraId="4F45E32B" w14:textId="77777777" w:rsidR="00511895" w:rsidRPr="007A18BA" w:rsidRDefault="00511895" w:rsidP="00511895">
      <w:pPr>
        <w:ind w:left="1276"/>
        <w:jc w:val="both"/>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A18BA" w:rsidRPr="007A18BA" w14:paraId="6B51C80A" w14:textId="77777777"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728CA54" w14:textId="77777777" w:rsidR="00511895" w:rsidRPr="007A18BA" w:rsidRDefault="00511895" w:rsidP="00511895">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02E6CCF7" w14:textId="3336CBD4" w:rsidR="00511895" w:rsidRPr="007A18BA" w:rsidRDefault="00AD219B" w:rsidP="00511895">
            <w:pPr>
              <w:ind w:left="1276" w:hanging="1276"/>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01/08/2017</w:t>
            </w:r>
          </w:p>
        </w:tc>
      </w:tr>
      <w:tr w:rsidR="007A18BA" w:rsidRPr="007A18BA" w14:paraId="047E8DB9" w14:textId="77777777"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3B741D33" w14:textId="77777777" w:rsidR="00511895" w:rsidRPr="007A18BA" w:rsidRDefault="00511895" w:rsidP="00511895">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7090F7C7" w14:textId="5836467A" w:rsidR="00511895" w:rsidRPr="007A18BA" w:rsidRDefault="00AD219B" w:rsidP="0069280E">
            <w:pPr>
              <w:ind w:left="1276" w:hanging="1276"/>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10:00 a.m.</w:t>
            </w:r>
          </w:p>
        </w:tc>
      </w:tr>
    </w:tbl>
    <w:p w14:paraId="060FB293" w14:textId="77777777" w:rsidR="00511895" w:rsidRPr="007A18BA" w:rsidRDefault="00511895" w:rsidP="00511895">
      <w:pPr>
        <w:ind w:left="1276"/>
        <w:jc w:val="both"/>
        <w:rPr>
          <w:rFonts w:ascii="Tahoma" w:hAnsi="Tahoma" w:cs="Tahoma"/>
          <w:color w:val="244061" w:themeColor="accent1" w:themeShade="80"/>
          <w:sz w:val="22"/>
          <w:szCs w:val="22"/>
        </w:rPr>
      </w:pPr>
    </w:p>
    <w:p w14:paraId="23426601" w14:textId="6DFEF1FF" w:rsidR="001F32A8" w:rsidRPr="007A18BA" w:rsidRDefault="001F32A8" w:rsidP="001F32A8">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serán aceptadas ni consideradas las propuestas recibidas en oficinas postales o cualquier otro lugar, aunqu</w:t>
      </w:r>
      <w:r w:rsidR="00EE3B5B">
        <w:rPr>
          <w:rFonts w:ascii="Tahoma" w:hAnsi="Tahoma" w:cs="Tahoma"/>
          <w:color w:val="244061" w:themeColor="accent1" w:themeShade="80"/>
          <w:sz w:val="22"/>
          <w:szCs w:val="22"/>
        </w:rPr>
        <w:t xml:space="preserve">e fueran dependencias de ENTEL </w:t>
      </w:r>
      <w:r w:rsidRPr="007A18BA">
        <w:rPr>
          <w:rFonts w:ascii="Tahoma" w:hAnsi="Tahoma" w:cs="Tahoma"/>
          <w:color w:val="244061" w:themeColor="accent1" w:themeShade="80"/>
          <w:sz w:val="22"/>
          <w:szCs w:val="22"/>
        </w:rPr>
        <w:t xml:space="preserve">S.A. diferente al domicilio señalado en el párrafo precedente y tampoco serán consideradas las propuestas entregadas pasados el día y </w:t>
      </w:r>
      <w:r w:rsidR="00EE3B5B">
        <w:rPr>
          <w:rFonts w:ascii="Tahoma" w:hAnsi="Tahoma" w:cs="Tahoma"/>
          <w:color w:val="244061" w:themeColor="accent1" w:themeShade="80"/>
          <w:sz w:val="22"/>
          <w:szCs w:val="22"/>
        </w:rPr>
        <w:t xml:space="preserve">hora límite señalado por ENTEL </w:t>
      </w:r>
      <w:r w:rsidRPr="007A18BA">
        <w:rPr>
          <w:rFonts w:ascii="Tahoma" w:hAnsi="Tahoma" w:cs="Tahoma"/>
          <w:color w:val="244061" w:themeColor="accent1" w:themeShade="80"/>
          <w:sz w:val="22"/>
          <w:szCs w:val="22"/>
        </w:rPr>
        <w:t xml:space="preserve">S.A. </w:t>
      </w:r>
    </w:p>
    <w:p w14:paraId="454FFB78" w14:textId="77777777" w:rsidR="001F32A8" w:rsidRPr="007A18BA" w:rsidRDefault="001F32A8" w:rsidP="001F32A8">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de los proponentes deberán estructurarse de acuerdo a las siguientes instrucciones:</w:t>
      </w:r>
    </w:p>
    <w:p w14:paraId="286F12E5" w14:textId="77777777" w:rsidR="001F32A8" w:rsidRPr="007A18BA" w:rsidRDefault="001F32A8" w:rsidP="001F32A8">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lastRenderedPageBreak/>
        <w:t>SOBRE “A” – DOCUMENTOS ADMINISTRATIVOS.</w:t>
      </w:r>
    </w:p>
    <w:p w14:paraId="4834AF09" w14:textId="77777777" w:rsidR="001F32A8" w:rsidRPr="007A18BA" w:rsidRDefault="001F32A8" w:rsidP="001F32A8">
      <w:pPr>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“B” – PROPUESTA TÉCNICA (Original + Copia Digital).</w:t>
      </w:r>
    </w:p>
    <w:p w14:paraId="282BCFED" w14:textId="77777777" w:rsidR="001F32A8" w:rsidRPr="007A18BA" w:rsidRDefault="001F32A8" w:rsidP="001F32A8">
      <w:pPr>
        <w:spacing w:after="120"/>
        <w:ind w:left="709" w:firstLine="709"/>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SOBRE “C” – PROPUESTA ECONÓMICA (Original + Copia Digital).</w:t>
      </w:r>
    </w:p>
    <w:p w14:paraId="33D480E7" w14:textId="77777777" w:rsidR="001F32A8" w:rsidRPr="007A18BA" w:rsidRDefault="001F32A8" w:rsidP="001F32A8">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Cada parte será presentada en un sobre o paquete cerrado, de manera separada; tanto la Parte Técnica y la Parte Económica deberán contener obligatoriamente una copia digitales </w:t>
      </w:r>
      <w:r w:rsidRPr="007A18BA">
        <w:rPr>
          <w:rFonts w:ascii="Tahoma" w:hAnsi="Tahoma" w:cs="Tahoma"/>
          <w:color w:val="244061" w:themeColor="accent1" w:themeShade="80"/>
          <w:sz w:val="22"/>
          <w:szCs w:val="22"/>
          <w:lang w:val="es-BO" w:bidi="en-US"/>
        </w:rPr>
        <w:t xml:space="preserve">idéntica a la presentada de manera impresa </w:t>
      </w:r>
      <w:r w:rsidRPr="007A18BA">
        <w:rPr>
          <w:rFonts w:ascii="Tahoma" w:hAnsi="Tahoma" w:cs="Tahoma"/>
          <w:color w:val="244061" w:themeColor="accent1" w:themeShade="80"/>
          <w:sz w:val="22"/>
          <w:szCs w:val="22"/>
        </w:rPr>
        <w:t xml:space="preserve">de los documentos correspondientes debidamente marcados como "ORIGINAL" y "COPIA DIGITAL" </w:t>
      </w:r>
      <w:r w:rsidRPr="007A18BA">
        <w:rPr>
          <w:rFonts w:ascii="Tahoma" w:hAnsi="Tahoma" w:cs="Tahoma"/>
          <w:b/>
          <w:color w:val="244061" w:themeColor="accent1" w:themeShade="80"/>
          <w:sz w:val="22"/>
          <w:szCs w:val="22"/>
          <w:lang w:val="es-BO" w:bidi="en-US"/>
        </w:rPr>
        <w:t>los originales deberán ser foliados, sellados y presentados con la siguiente inscripción</w:t>
      </w:r>
      <w:r w:rsidRPr="007A18BA">
        <w:rPr>
          <w:rFonts w:ascii="Tahoma" w:hAnsi="Tahoma" w:cs="Tahoma"/>
          <w:color w:val="244061" w:themeColor="accent1" w:themeShade="80"/>
          <w:sz w:val="22"/>
          <w:szCs w:val="22"/>
        </w:rPr>
        <w:t>:</w:t>
      </w:r>
    </w:p>
    <w:p w14:paraId="7A61F488" w14:textId="77777777" w:rsidR="001F32A8" w:rsidRPr="007A18BA" w:rsidRDefault="001F32A8" w:rsidP="00447A35">
      <w:pPr>
        <w:pStyle w:val="Prrafodelista"/>
        <w:ind w:left="567"/>
        <w:jc w:val="both"/>
        <w:rPr>
          <w:rFonts w:ascii="Tahoma" w:hAnsi="Tahoma" w:cs="Tahoma"/>
          <w:color w:val="244061" w:themeColor="accent1" w:themeShade="80"/>
          <w:sz w:val="22"/>
          <w:szCs w:val="22"/>
        </w:rPr>
      </w:pPr>
    </w:p>
    <w:p w14:paraId="1AEF04B6" w14:textId="77777777" w:rsidR="00511895" w:rsidRPr="007A18BA" w:rsidRDefault="00511895" w:rsidP="00511895">
      <w:pPr>
        <w:ind w:left="709"/>
        <w:jc w:val="both"/>
        <w:rPr>
          <w:rFonts w:ascii="Tahoma" w:hAnsi="Tahoma" w:cs="Tahoma"/>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4569"/>
      </w:tblGrid>
      <w:tr w:rsidR="00511895" w:rsidRPr="007A18BA" w14:paraId="42A50DD4" w14:textId="77777777" w:rsidTr="00373C1B">
        <w:trPr>
          <w:trHeight w:val="1673"/>
          <w:jc w:val="center"/>
        </w:trPr>
        <w:tc>
          <w:tcPr>
            <w:tcW w:w="4569" w:type="dxa"/>
          </w:tcPr>
          <w:p w14:paraId="5E9484F8"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ENTEL S.A.</w:t>
            </w:r>
          </w:p>
          <w:p w14:paraId="02BE098C" w14:textId="353A9495" w:rsidR="00511895" w:rsidRPr="007A18BA" w:rsidRDefault="000B3DEB"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CONVOCATORIA N° 0</w:t>
            </w:r>
            <w:r w:rsidR="00DE6116">
              <w:rPr>
                <w:rFonts w:ascii="Tahoma" w:hAnsi="Tahoma" w:cs="Tahoma"/>
                <w:color w:val="244061" w:themeColor="accent1" w:themeShade="80"/>
                <w:sz w:val="22"/>
                <w:szCs w:val="22"/>
              </w:rPr>
              <w:t>58</w:t>
            </w:r>
            <w:r w:rsidRPr="007A18BA">
              <w:rPr>
                <w:rFonts w:ascii="Tahoma" w:hAnsi="Tahoma" w:cs="Tahoma"/>
                <w:color w:val="244061" w:themeColor="accent1" w:themeShade="80"/>
                <w:sz w:val="22"/>
                <w:szCs w:val="22"/>
              </w:rPr>
              <w:t>/2017</w:t>
            </w:r>
          </w:p>
          <w:p w14:paraId="4F80DF1B"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r w:rsidR="000B3DEB" w:rsidRPr="007A18BA">
              <w:rPr>
                <w:rFonts w:ascii="Tahoma" w:hAnsi="Tahoma" w:cs="Tahoma"/>
                <w:color w:val="244061" w:themeColor="accent1" w:themeShade="80"/>
                <w:sz w:val="22"/>
                <w:szCs w:val="22"/>
              </w:rPr>
              <w:t>SERVICIO DE ADMINISTRACIÓN DE ALMACENES</w:t>
            </w:r>
            <w:r w:rsidRPr="007A18BA">
              <w:rPr>
                <w:rFonts w:ascii="Tahoma" w:hAnsi="Tahoma" w:cs="Tahoma"/>
                <w:color w:val="244061" w:themeColor="accent1" w:themeShade="80"/>
                <w:sz w:val="22"/>
                <w:szCs w:val="22"/>
              </w:rPr>
              <w:t>”</w:t>
            </w:r>
          </w:p>
          <w:p w14:paraId="1DFBDED6"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RAZÓN SOCIAL DEL PROPONENTE  TELEFONO FAX – EMAIL</w:t>
            </w:r>
          </w:p>
          <w:p w14:paraId="62A081EB" w14:textId="77777777" w:rsidR="00511895" w:rsidRPr="007A18BA" w:rsidRDefault="00511895" w:rsidP="00511895">
            <w:pPr>
              <w:ind w:left="133"/>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ORIGINAL / COPIA</w:t>
            </w:r>
          </w:p>
        </w:tc>
      </w:tr>
    </w:tbl>
    <w:p w14:paraId="511068B6" w14:textId="77777777" w:rsidR="00755EF4" w:rsidRPr="007A18BA" w:rsidRDefault="00755EF4" w:rsidP="00755EF4">
      <w:pPr>
        <w:ind w:left="709"/>
        <w:jc w:val="both"/>
        <w:rPr>
          <w:rFonts w:ascii="Tahoma" w:hAnsi="Tahoma" w:cs="Tahoma"/>
          <w:color w:val="244061" w:themeColor="accent1" w:themeShade="80"/>
          <w:sz w:val="22"/>
          <w:szCs w:val="22"/>
        </w:rPr>
      </w:pPr>
      <w:bookmarkStart w:id="3" w:name="_Toc304889404"/>
      <w:bookmarkStart w:id="4" w:name="_Toc304889483"/>
      <w:bookmarkStart w:id="5" w:name="_Toc304909210"/>
      <w:bookmarkStart w:id="6" w:name="_Toc305014204"/>
      <w:bookmarkStart w:id="7" w:name="_Toc305014355"/>
    </w:p>
    <w:p w14:paraId="7D8E0121" w14:textId="77777777" w:rsidR="00675A11" w:rsidRPr="007A18BA" w:rsidRDefault="00675A11" w:rsidP="00447A35">
      <w:pPr>
        <w:ind w:left="567"/>
        <w:jc w:val="both"/>
        <w:rPr>
          <w:rFonts w:ascii="Tahoma" w:hAnsi="Tahoma" w:cs="Tahoma"/>
          <w:color w:val="244061" w:themeColor="accent1" w:themeShade="80"/>
          <w:sz w:val="22"/>
          <w:szCs w:val="22"/>
          <w:lang w:eastAsia="en-US"/>
        </w:rPr>
      </w:pPr>
      <w:r w:rsidRPr="007A18BA">
        <w:rPr>
          <w:rFonts w:ascii="Tahoma" w:hAnsi="Tahoma" w:cs="Tahoma"/>
          <w:color w:val="244061" w:themeColor="accent1" w:themeShade="80"/>
          <w:sz w:val="22"/>
          <w:szCs w:val="22"/>
          <w:lang w:eastAsia="en-US"/>
        </w:rPr>
        <w:t xml:space="preserve">La apertura de </w:t>
      </w:r>
      <w:r w:rsidR="00071FE3" w:rsidRPr="007A18BA">
        <w:rPr>
          <w:rFonts w:ascii="Tahoma" w:hAnsi="Tahoma" w:cs="Tahoma"/>
          <w:color w:val="244061" w:themeColor="accent1" w:themeShade="80"/>
          <w:sz w:val="22"/>
          <w:szCs w:val="22"/>
          <w:lang w:eastAsia="en-US"/>
        </w:rPr>
        <w:t>sobres se efectuará</w:t>
      </w:r>
      <w:r w:rsidRPr="007A18BA">
        <w:rPr>
          <w:rFonts w:ascii="Tahoma" w:hAnsi="Tahoma" w:cs="Tahoma"/>
          <w:color w:val="244061" w:themeColor="accent1" w:themeShade="80"/>
          <w:sz w:val="22"/>
          <w:szCs w:val="22"/>
          <w:lang w:eastAsia="en-US"/>
        </w:rPr>
        <w:t xml:space="preserve"> en un acto público el día:</w:t>
      </w:r>
    </w:p>
    <w:p w14:paraId="4BCE4839" w14:textId="77777777" w:rsidR="00675A11" w:rsidRPr="007A18BA" w:rsidRDefault="00675A11" w:rsidP="00675A11">
      <w:pPr>
        <w:ind w:left="567"/>
        <w:jc w:val="both"/>
        <w:rPr>
          <w:rFonts w:ascii="Tahoma" w:hAnsi="Tahoma" w:cs="Tahoma"/>
          <w:strike/>
          <w:color w:val="244061" w:themeColor="accent1" w:themeShade="8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A18BA" w:rsidRPr="007A18BA" w14:paraId="3A49C07B" w14:textId="77777777" w:rsidTr="00393ED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3B588A6" w14:textId="77777777" w:rsidR="000B3DEB" w:rsidRPr="007A18BA" w:rsidRDefault="000B3DEB" w:rsidP="000B3DEB">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6482F42" w14:textId="2362DEF0" w:rsidR="000B3DEB" w:rsidRPr="007A18BA" w:rsidRDefault="00AD219B" w:rsidP="000B3DEB">
            <w:pPr>
              <w:ind w:left="1276" w:hanging="1276"/>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01/08/2017</w:t>
            </w:r>
          </w:p>
        </w:tc>
      </w:tr>
      <w:tr w:rsidR="007A18BA" w:rsidRPr="007A18BA" w14:paraId="3E084B7B" w14:textId="77777777" w:rsidTr="00393ED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3A6A0FCB" w14:textId="77777777" w:rsidR="00393ED2" w:rsidRPr="007A18BA" w:rsidRDefault="00393ED2" w:rsidP="00B13E95">
            <w:pPr>
              <w:ind w:left="1276" w:hanging="1276"/>
              <w:jc w:val="both"/>
              <w:rPr>
                <w:rFonts w:ascii="Tahoma" w:hAnsi="Tahoma" w:cs="Tahoma"/>
                <w:color w:val="FFFFFF" w:themeColor="background1"/>
                <w:sz w:val="22"/>
                <w:szCs w:val="22"/>
              </w:rPr>
            </w:pPr>
            <w:r w:rsidRPr="007A18BA">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1ECA1CF" w14:textId="230F699E" w:rsidR="00393ED2" w:rsidRPr="007A18BA" w:rsidRDefault="00AD219B" w:rsidP="00B13E95">
            <w:pPr>
              <w:ind w:left="1276" w:hanging="1276"/>
              <w:jc w:val="both"/>
              <w:rPr>
                <w:rFonts w:ascii="Tahoma" w:hAnsi="Tahoma" w:cs="Tahoma"/>
                <w:color w:val="244061" w:themeColor="accent1" w:themeShade="80"/>
                <w:sz w:val="22"/>
                <w:szCs w:val="22"/>
              </w:rPr>
            </w:pPr>
            <w:r>
              <w:rPr>
                <w:rFonts w:ascii="Tahoma" w:hAnsi="Tahoma" w:cs="Tahoma"/>
                <w:color w:val="244061" w:themeColor="accent1" w:themeShade="80"/>
                <w:sz w:val="22"/>
                <w:szCs w:val="22"/>
              </w:rPr>
              <w:t>10:30 a.m.</w:t>
            </w:r>
          </w:p>
        </w:tc>
      </w:tr>
    </w:tbl>
    <w:p w14:paraId="5F4479E2" w14:textId="77777777" w:rsidR="00A61BBA" w:rsidRPr="007A18BA" w:rsidRDefault="00A61BBA" w:rsidP="0020276B">
      <w:pPr>
        <w:jc w:val="both"/>
        <w:rPr>
          <w:rFonts w:ascii="Tahoma" w:hAnsi="Tahoma" w:cs="Tahoma"/>
          <w:color w:val="244061" w:themeColor="accent1" w:themeShade="80"/>
          <w:sz w:val="22"/>
          <w:szCs w:val="22"/>
        </w:rPr>
      </w:pPr>
    </w:p>
    <w:p w14:paraId="6104C8E3" w14:textId="77777777" w:rsidR="00675A11" w:rsidRPr="007A18BA" w:rsidRDefault="00675A11" w:rsidP="00675A11">
      <w:pPr>
        <w:ind w:left="567"/>
        <w:jc w:val="both"/>
        <w:rPr>
          <w:rFonts w:ascii="Tahoma" w:hAnsi="Tahoma" w:cs="Tahoma"/>
          <w:color w:val="244061" w:themeColor="accent1" w:themeShade="80"/>
          <w:sz w:val="22"/>
          <w:szCs w:val="22"/>
        </w:rPr>
      </w:pPr>
    </w:p>
    <w:p w14:paraId="0F9B9AFD" w14:textId="77777777" w:rsidR="00675A11" w:rsidRPr="007A18BA" w:rsidRDefault="001109C9" w:rsidP="003932ED">
      <w:pPr>
        <w:pStyle w:val="Prrafodelista"/>
        <w:numPr>
          <w:ilvl w:val="1"/>
          <w:numId w:val="29"/>
        </w:numPr>
        <w:ind w:left="1276" w:hanging="709"/>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bidi="en-US"/>
        </w:rPr>
        <w:t xml:space="preserve">Sobre </w:t>
      </w:r>
      <w:r w:rsidR="00675A11" w:rsidRPr="007A18BA">
        <w:rPr>
          <w:rFonts w:ascii="Tahoma" w:hAnsi="Tahoma" w:cs="Tahoma"/>
          <w:b/>
          <w:color w:val="244061" w:themeColor="accent1" w:themeShade="80"/>
          <w:sz w:val="22"/>
          <w:szCs w:val="22"/>
          <w:u w:val="single"/>
          <w:lang w:bidi="en-US"/>
        </w:rPr>
        <w:t>A</w:t>
      </w:r>
      <w:r w:rsidR="00675A11" w:rsidRPr="007A18BA">
        <w:rPr>
          <w:rFonts w:ascii="Tahoma" w:hAnsi="Tahoma" w:cs="Tahoma"/>
          <w:color w:val="244061" w:themeColor="accent1" w:themeShade="80"/>
          <w:sz w:val="22"/>
          <w:szCs w:val="22"/>
          <w:u w:val="single"/>
          <w:lang w:bidi="en-US"/>
        </w:rPr>
        <w:t>:</w:t>
      </w:r>
      <w:r w:rsidR="00675A11" w:rsidRPr="007A18BA">
        <w:rPr>
          <w:rFonts w:ascii="Tahoma" w:hAnsi="Tahoma" w:cs="Tahoma"/>
          <w:color w:val="244061" w:themeColor="accent1" w:themeShade="80"/>
          <w:sz w:val="22"/>
          <w:szCs w:val="22"/>
          <w:lang w:bidi="en-US"/>
        </w:rPr>
        <w:t xml:space="preserve"> </w:t>
      </w:r>
      <w:bookmarkStart w:id="8" w:name="_Toc130955263"/>
      <w:bookmarkStart w:id="9" w:name="_Toc130955322"/>
      <w:r w:rsidRPr="007A18BA">
        <w:rPr>
          <w:rFonts w:ascii="Tahoma" w:hAnsi="Tahoma" w:cs="Tahoma"/>
          <w:color w:val="244061" w:themeColor="accent1" w:themeShade="80"/>
          <w:sz w:val="22"/>
          <w:szCs w:val="22"/>
          <w:lang w:bidi="en-US"/>
        </w:rPr>
        <w:t>D</w:t>
      </w:r>
      <w:r w:rsidR="00675A11" w:rsidRPr="007A18BA">
        <w:rPr>
          <w:rFonts w:ascii="Tahoma" w:hAnsi="Tahoma" w:cs="Tahoma"/>
          <w:color w:val="244061" w:themeColor="accent1" w:themeShade="80"/>
          <w:sz w:val="22"/>
          <w:szCs w:val="22"/>
          <w:lang w:bidi="en-US"/>
        </w:rPr>
        <w:t xml:space="preserve">ebe tener la inscripción </w:t>
      </w:r>
      <w:r w:rsidRPr="007A18BA">
        <w:rPr>
          <w:rFonts w:ascii="Tahoma" w:hAnsi="Tahoma" w:cs="Tahoma"/>
          <w:b/>
          <w:color w:val="244061" w:themeColor="accent1" w:themeShade="80"/>
          <w:sz w:val="22"/>
          <w:szCs w:val="22"/>
          <w:lang w:bidi="en-US"/>
        </w:rPr>
        <w:t>“</w:t>
      </w:r>
      <w:r w:rsidR="00675A11" w:rsidRPr="007A18BA">
        <w:rPr>
          <w:rFonts w:ascii="Tahoma" w:hAnsi="Tahoma" w:cs="Tahoma"/>
          <w:b/>
          <w:color w:val="244061" w:themeColor="accent1" w:themeShade="80"/>
          <w:sz w:val="22"/>
          <w:szCs w:val="22"/>
          <w:lang w:bidi="en-US"/>
        </w:rPr>
        <w:t>DOCUMENTOS ADMINISTRATIVOS</w:t>
      </w:r>
      <w:r w:rsidRPr="007A18BA">
        <w:rPr>
          <w:rFonts w:ascii="Tahoma" w:hAnsi="Tahoma" w:cs="Tahoma"/>
          <w:b/>
          <w:color w:val="244061" w:themeColor="accent1" w:themeShade="80"/>
          <w:sz w:val="22"/>
          <w:szCs w:val="22"/>
          <w:lang w:bidi="en-US"/>
        </w:rPr>
        <w:t>”</w:t>
      </w:r>
      <w:r w:rsidR="00675A11" w:rsidRPr="007A18BA">
        <w:rPr>
          <w:rFonts w:ascii="Tahoma" w:hAnsi="Tahoma" w:cs="Tahoma"/>
          <w:b/>
          <w:bCs/>
          <w:color w:val="244061" w:themeColor="accent1" w:themeShade="80"/>
          <w:sz w:val="22"/>
          <w:szCs w:val="22"/>
        </w:rPr>
        <w:t xml:space="preserve"> </w:t>
      </w:r>
      <w:r w:rsidR="00675A11" w:rsidRPr="007A18BA">
        <w:rPr>
          <w:rFonts w:ascii="Tahoma" w:hAnsi="Tahoma" w:cs="Tahoma"/>
          <w:color w:val="244061" w:themeColor="accent1" w:themeShade="80"/>
          <w:sz w:val="22"/>
          <w:szCs w:val="22"/>
        </w:rPr>
        <w:t xml:space="preserve">y debe contener la documentación de registro legal </w:t>
      </w:r>
      <w:r w:rsidR="00675A11" w:rsidRPr="007A18BA">
        <w:rPr>
          <w:rFonts w:ascii="Tahoma" w:hAnsi="Tahoma" w:cs="Tahoma"/>
          <w:color w:val="244061" w:themeColor="accent1" w:themeShade="80"/>
          <w:sz w:val="22"/>
          <w:szCs w:val="22"/>
          <w:u w:val="single"/>
        </w:rPr>
        <w:t>vigente</w:t>
      </w:r>
      <w:r w:rsidR="00675A11"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 xml:space="preserve">del proponente, </w:t>
      </w:r>
      <w:r w:rsidR="00675A11" w:rsidRPr="007A18BA">
        <w:rPr>
          <w:rFonts w:ascii="Tahoma" w:hAnsi="Tahoma" w:cs="Tahoma"/>
          <w:color w:val="244061" w:themeColor="accent1" w:themeShade="80"/>
          <w:sz w:val="22"/>
          <w:szCs w:val="22"/>
        </w:rPr>
        <w:t>de acuerdo a requerimiento de Entel S.A.</w:t>
      </w:r>
      <w:r w:rsidR="00BE2EC6" w:rsidRPr="00BE2EC6">
        <w:rPr>
          <w:rFonts w:ascii="Tahoma" w:hAnsi="Tahoma" w:cs="Tahoma"/>
          <w:color w:val="365F91" w:themeColor="accent1" w:themeShade="BF"/>
          <w:sz w:val="22"/>
          <w:szCs w:val="22"/>
          <w:lang w:val="es-BO" w:bidi="en-US"/>
        </w:rPr>
        <w:t xml:space="preserve"> </w:t>
      </w:r>
      <w:r w:rsidR="00BE2EC6" w:rsidRPr="00BA1717">
        <w:rPr>
          <w:rFonts w:ascii="Tahoma" w:hAnsi="Tahoma" w:cs="Tahoma"/>
          <w:color w:val="365F91" w:themeColor="accent1" w:themeShade="BF"/>
          <w:sz w:val="22"/>
          <w:szCs w:val="22"/>
          <w:lang w:val="es-BO" w:bidi="en-US"/>
        </w:rPr>
        <w:t>la documentación presentada debe encontrarse foliada en su integridad, caso contrario la empresa proponente quedará inhabilitada</w:t>
      </w:r>
      <w:r w:rsidR="00675A11" w:rsidRPr="007A18BA">
        <w:rPr>
          <w:rFonts w:ascii="Tahoma" w:hAnsi="Tahoma" w:cs="Tahoma"/>
          <w:color w:val="244061" w:themeColor="accent1" w:themeShade="80"/>
          <w:sz w:val="22"/>
          <w:szCs w:val="22"/>
        </w:rPr>
        <w:t>:</w:t>
      </w:r>
    </w:p>
    <w:p w14:paraId="5F958C50" w14:textId="77777777" w:rsidR="00675A11" w:rsidRPr="007A18BA" w:rsidRDefault="00675A11" w:rsidP="00447A35">
      <w:pPr>
        <w:ind w:left="1134" w:hanging="567"/>
        <w:jc w:val="both"/>
        <w:rPr>
          <w:rFonts w:ascii="Tahoma" w:hAnsi="Tahoma" w:cs="Tahoma"/>
          <w:color w:val="244061" w:themeColor="accent1" w:themeShade="80"/>
          <w:sz w:val="22"/>
          <w:szCs w:val="22"/>
          <w:highlight w:val="yellow"/>
        </w:rPr>
      </w:pPr>
    </w:p>
    <w:bookmarkEnd w:id="3"/>
    <w:bookmarkEnd w:id="4"/>
    <w:bookmarkEnd w:id="5"/>
    <w:bookmarkEnd w:id="6"/>
    <w:bookmarkEnd w:id="7"/>
    <w:bookmarkEnd w:id="8"/>
    <w:bookmarkEnd w:id="9"/>
    <w:p w14:paraId="0734BFF1"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Carta de presentación firmada por el Representante Legal del proponente.</w:t>
      </w:r>
    </w:p>
    <w:p w14:paraId="0DB44317"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Fotocopia simple del Testimonio de Constitución y modificaciones al mismo debidamente resellado en FUNDEMPRESA (Requisito no aplicado a empresas unipersonales).</w:t>
      </w:r>
    </w:p>
    <w:p w14:paraId="577E8838"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7A18BA">
        <w:rPr>
          <w:rFonts w:ascii="Tahoma" w:hAnsi="Tahoma" w:cs="Tahoma"/>
          <w:i/>
          <w:color w:val="244061" w:themeColor="accent1" w:themeShade="80"/>
          <w:sz w:val="22"/>
          <w:szCs w:val="22"/>
        </w:rPr>
        <w:t>(Requisito no aplicado a empresas unipersonales).</w:t>
      </w:r>
    </w:p>
    <w:p w14:paraId="19D2B034" w14:textId="77777777" w:rsidR="004A52B3" w:rsidRDefault="00531D79" w:rsidP="004A52B3">
      <w:pPr>
        <w:pStyle w:val="Prrafodelista"/>
        <w:numPr>
          <w:ilvl w:val="2"/>
          <w:numId w:val="7"/>
        </w:numPr>
        <w:spacing w:after="240"/>
        <w:ind w:left="1843" w:hanging="709"/>
        <w:jc w:val="both"/>
        <w:outlineLvl w:val="2"/>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 xml:space="preserve">Fotocopia simple de la Matrícula de Comercio ante FUNDEMPRESA debidamente actualizada y vigente a su presentación </w:t>
      </w:r>
      <w:r w:rsidRPr="007A18BA">
        <w:rPr>
          <w:rFonts w:ascii="Tahoma" w:hAnsi="Tahoma" w:cs="Tahoma"/>
          <w:color w:val="244061" w:themeColor="accent1" w:themeShade="80"/>
          <w:sz w:val="22"/>
          <w:szCs w:val="22"/>
          <w:lang w:val="es-BO" w:bidi="en-US"/>
        </w:rPr>
        <w:t xml:space="preserve">la empresa deberá tener como objeto actividades inherentes al objeto del presente </w:t>
      </w:r>
      <w:r w:rsidRPr="007A18BA">
        <w:rPr>
          <w:rFonts w:ascii="Tahoma" w:hAnsi="Tahoma" w:cs="Tahoma"/>
          <w:color w:val="244061" w:themeColor="accent1" w:themeShade="80"/>
          <w:sz w:val="22"/>
          <w:szCs w:val="22"/>
          <w:lang w:val="es-BO" w:bidi="en-US"/>
        </w:rPr>
        <w:lastRenderedPageBreak/>
        <w:t>proceso de contratación</w:t>
      </w:r>
      <w:r w:rsidRPr="007A18BA">
        <w:rPr>
          <w:rFonts w:ascii="Tahoma" w:hAnsi="Tahoma" w:cs="Tahoma"/>
          <w:i/>
          <w:color w:val="244061" w:themeColor="accent1" w:themeShade="80"/>
          <w:sz w:val="22"/>
          <w:szCs w:val="22"/>
        </w:rPr>
        <w:t xml:space="preserve"> (Matrícula de Registro de Empresa en Bolivia, si se trata de empresa constituida como Sociedad en cualquiera de las modalidades).</w:t>
      </w:r>
    </w:p>
    <w:p w14:paraId="58520251" w14:textId="42BE7F73" w:rsidR="004A52B3" w:rsidRPr="002B39AC" w:rsidRDefault="004A52B3" w:rsidP="004A52B3">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2B39AC">
        <w:rPr>
          <w:rFonts w:ascii="Tahoma" w:hAnsi="Tahoma" w:cs="Tahoma"/>
          <w:color w:val="244061" w:themeColor="accent1" w:themeShade="80"/>
          <w:sz w:val="22"/>
          <w:szCs w:val="22"/>
        </w:rPr>
        <w:t>Certificación electrónica del Número de Identificación Tributaria (N.I.T.) vigente y actual. (La cual podrá ser impresa de la página WEB de impuestos máximo 30 días calendario antes de la fecha de presentación de la propuesta)</w:t>
      </w:r>
    </w:p>
    <w:p w14:paraId="320AB295"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Fotocopia simple de la Cédula de Identidad del Representante Legal vigente a la fecha de presentación de la propuesta.  </w:t>
      </w:r>
    </w:p>
    <w:p w14:paraId="2B9FABFA" w14:textId="0EA42EB1" w:rsidR="00531D79" w:rsidRPr="007A18BA" w:rsidRDefault="004A52B3" w:rsidP="003932ED">
      <w:pPr>
        <w:pStyle w:val="Prrafodelista"/>
        <w:numPr>
          <w:ilvl w:val="2"/>
          <w:numId w:val="7"/>
        </w:numPr>
        <w:shd w:val="clear" w:color="auto" w:fill="FFFFFF"/>
        <w:ind w:left="1843" w:hanging="709"/>
        <w:jc w:val="both"/>
        <w:outlineLvl w:val="2"/>
        <w:rPr>
          <w:rFonts w:ascii="Tahoma" w:hAnsi="Tahoma" w:cs="Tahoma"/>
          <w:color w:val="244061" w:themeColor="accent1" w:themeShade="80"/>
          <w:sz w:val="22"/>
          <w:szCs w:val="22"/>
          <w:lang w:bidi="en-US"/>
        </w:rPr>
      </w:pPr>
      <w:r w:rsidRPr="00012903">
        <w:rPr>
          <w:rFonts w:ascii="Tahoma" w:hAnsi="Tahoma" w:cs="Tahoma"/>
          <w:color w:val="365F91" w:themeColor="accent1" w:themeShade="BF"/>
          <w:sz w:val="22"/>
          <w:szCs w:val="22"/>
          <w:lang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Pr="00012903">
        <w:rPr>
          <w:rFonts w:ascii="Tahoma" w:hAnsi="Tahoma" w:cs="Tahoma"/>
          <w:color w:val="365F91" w:themeColor="accent1" w:themeShade="BF"/>
          <w:sz w:val="22"/>
          <w:szCs w:val="22"/>
        </w:rPr>
        <w:t xml:space="preserve"> </w:t>
      </w:r>
      <w:r w:rsidR="00531D79" w:rsidRPr="007A18BA">
        <w:rPr>
          <w:rFonts w:ascii="Tahoma" w:hAnsi="Tahoma" w:cs="Tahoma"/>
          <w:color w:val="244061" w:themeColor="accent1" w:themeShade="80"/>
          <w:sz w:val="22"/>
          <w:szCs w:val="22"/>
          <w:lang w:bidi="en-US"/>
        </w:rPr>
        <w:t xml:space="preserve">Garantía de Seriedad de Propuesta, que puede ser Boleta Bancaria, con las características de renovable, irrevocable, de ejecución inmediata  y a primer requerimiento a favor de Entel S.A. La garantía debe emitirse por el valor de </w:t>
      </w:r>
      <w:r w:rsidR="00531D79" w:rsidRPr="007A18BA">
        <w:rPr>
          <w:rFonts w:ascii="Tahoma" w:hAnsi="Tahoma" w:cs="Tahoma"/>
          <w:b/>
          <w:color w:val="244061" w:themeColor="accent1" w:themeShade="80"/>
          <w:sz w:val="22"/>
          <w:szCs w:val="22"/>
          <w:lang w:bidi="en-US"/>
        </w:rPr>
        <w:t xml:space="preserve">USD. </w:t>
      </w:r>
      <w:r w:rsidR="002C02E9" w:rsidRPr="007A18BA">
        <w:rPr>
          <w:rFonts w:ascii="Tahoma" w:hAnsi="Tahoma" w:cs="Tahoma"/>
          <w:b/>
          <w:color w:val="244061" w:themeColor="accent1" w:themeShade="80"/>
          <w:sz w:val="22"/>
          <w:szCs w:val="22"/>
          <w:lang w:bidi="en-US"/>
        </w:rPr>
        <w:t>2.4</w:t>
      </w:r>
      <w:r w:rsidR="00531D79" w:rsidRPr="007A18BA">
        <w:rPr>
          <w:rFonts w:ascii="Tahoma" w:hAnsi="Tahoma" w:cs="Tahoma"/>
          <w:b/>
          <w:color w:val="244061" w:themeColor="accent1" w:themeShade="80"/>
          <w:sz w:val="22"/>
          <w:szCs w:val="22"/>
          <w:lang w:bidi="en-US"/>
        </w:rPr>
        <w:t xml:space="preserve">00,00 </w:t>
      </w:r>
      <w:r w:rsidR="00531D79" w:rsidRPr="007A18BA">
        <w:rPr>
          <w:rFonts w:ascii="Tahoma" w:hAnsi="Tahoma" w:cs="Tahoma"/>
          <w:color w:val="244061" w:themeColor="accent1" w:themeShade="80"/>
          <w:sz w:val="22"/>
          <w:szCs w:val="22"/>
          <w:lang w:bidi="en-US"/>
        </w:rPr>
        <w:t>(</w:t>
      </w:r>
      <w:r w:rsidR="002C02E9" w:rsidRPr="007A18BA">
        <w:rPr>
          <w:rFonts w:ascii="Tahoma" w:hAnsi="Tahoma" w:cs="Tahoma"/>
          <w:color w:val="244061" w:themeColor="accent1" w:themeShade="80"/>
          <w:sz w:val="22"/>
          <w:szCs w:val="22"/>
          <w:lang w:bidi="en-US"/>
        </w:rPr>
        <w:t>Dos</w:t>
      </w:r>
      <w:r w:rsidR="00531D79" w:rsidRPr="007A18BA">
        <w:rPr>
          <w:rFonts w:ascii="Tahoma" w:hAnsi="Tahoma" w:cs="Tahoma"/>
          <w:color w:val="244061" w:themeColor="accent1" w:themeShade="80"/>
          <w:sz w:val="22"/>
          <w:szCs w:val="22"/>
          <w:lang w:bidi="en-US"/>
        </w:rPr>
        <w:t xml:space="preserve"> Mil</w:t>
      </w:r>
      <w:r w:rsidR="002C02E9" w:rsidRPr="007A18BA">
        <w:rPr>
          <w:rFonts w:ascii="Tahoma" w:hAnsi="Tahoma" w:cs="Tahoma"/>
          <w:color w:val="244061" w:themeColor="accent1" w:themeShade="80"/>
          <w:sz w:val="22"/>
          <w:szCs w:val="22"/>
          <w:lang w:bidi="en-US"/>
        </w:rPr>
        <w:t xml:space="preserve"> Cuatrocientos</w:t>
      </w:r>
      <w:r w:rsidR="00531D79" w:rsidRPr="007A18BA">
        <w:rPr>
          <w:rFonts w:ascii="Tahoma" w:hAnsi="Tahoma" w:cs="Tahoma"/>
          <w:color w:val="244061" w:themeColor="accent1" w:themeShade="80"/>
          <w:sz w:val="22"/>
          <w:szCs w:val="22"/>
          <w:lang w:bidi="en-US"/>
        </w:rPr>
        <w:t xml:space="preserve"> 00/100 Dólares Americanos) o su equivalente en Bolivianos, con una validez de 120 días calendario a partir de la fecha de presentación de su propuesta. La boleta bancaria debe ser emitida por una institución bancaria y/o financiera legalmente constitu</w:t>
      </w:r>
      <w:r w:rsidR="00185431" w:rsidRPr="007A18BA">
        <w:rPr>
          <w:rFonts w:ascii="Tahoma" w:hAnsi="Tahoma" w:cs="Tahoma"/>
          <w:color w:val="244061" w:themeColor="accent1" w:themeShade="80"/>
          <w:sz w:val="22"/>
          <w:szCs w:val="22"/>
          <w:lang w:bidi="en-US"/>
        </w:rPr>
        <w:t>ida en Bolivia.</w:t>
      </w:r>
    </w:p>
    <w:p w14:paraId="27956087" w14:textId="77777777" w:rsidR="00531D79" w:rsidRPr="007A18BA" w:rsidRDefault="00531D79" w:rsidP="00531D79">
      <w:pPr>
        <w:pStyle w:val="Prrafodelista"/>
        <w:shd w:val="clear" w:color="auto" w:fill="FFFFFF"/>
        <w:ind w:left="1843"/>
        <w:jc w:val="both"/>
        <w:outlineLvl w:val="2"/>
        <w:rPr>
          <w:rFonts w:ascii="Tahoma" w:hAnsi="Tahoma" w:cs="Tahoma"/>
          <w:color w:val="244061" w:themeColor="accent1" w:themeShade="80"/>
          <w:sz w:val="22"/>
          <w:szCs w:val="22"/>
          <w:lang w:bidi="en-US"/>
        </w:rPr>
      </w:pPr>
    </w:p>
    <w:p w14:paraId="28A4D231"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Declaración de Integridad provista por </w:t>
      </w:r>
      <w:r w:rsidR="007A18BA">
        <w:rPr>
          <w:rFonts w:ascii="Tahoma" w:hAnsi="Tahoma" w:cs="Tahoma"/>
          <w:color w:val="244061" w:themeColor="accent1" w:themeShade="80"/>
          <w:sz w:val="22"/>
          <w:szCs w:val="22"/>
        </w:rPr>
        <w:t xml:space="preserve">ENTEL </w:t>
      </w:r>
      <w:r w:rsidRPr="007A18BA">
        <w:rPr>
          <w:rFonts w:ascii="Tahoma" w:hAnsi="Tahoma" w:cs="Tahoma"/>
          <w:color w:val="244061" w:themeColor="accent1" w:themeShade="80"/>
          <w:sz w:val="22"/>
          <w:szCs w:val="22"/>
        </w:rPr>
        <w:t>S.A. y firmada por  el Representante  Legal   del  proponente. (Anexo N° 2)</w:t>
      </w:r>
    </w:p>
    <w:p w14:paraId="56206FA6" w14:textId="77777777" w:rsidR="00531D79" w:rsidRPr="007A18BA" w:rsidRDefault="00531D79" w:rsidP="003932ED">
      <w:pPr>
        <w:pStyle w:val="Prrafodelista"/>
        <w:numPr>
          <w:ilvl w:val="2"/>
          <w:numId w:val="7"/>
        </w:numPr>
        <w:spacing w:after="240"/>
        <w:ind w:left="1843"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Periodo de validez de la propuesta</w:t>
      </w:r>
      <w:r w:rsidRPr="007A18BA">
        <w:rPr>
          <w:rFonts w:ascii="Tahoma" w:hAnsi="Tahoma" w:cs="Tahoma"/>
          <w:color w:val="244061" w:themeColor="accent1" w:themeShade="80"/>
          <w:sz w:val="22"/>
          <w:szCs w:val="22"/>
          <w:vertAlign w:val="superscript"/>
        </w:rPr>
        <w:t>(</w:t>
      </w:r>
      <w:r w:rsidRPr="007A18BA">
        <w:rPr>
          <w:rFonts w:ascii="Tahoma" w:hAnsi="Tahoma" w:cs="Tahoma"/>
          <w:color w:val="244061" w:themeColor="accent1" w:themeShade="80"/>
          <w:sz w:val="22"/>
          <w:szCs w:val="22"/>
          <w:vertAlign w:val="superscript"/>
        </w:rPr>
        <w:footnoteReference w:id="1"/>
      </w:r>
      <w:r w:rsidRPr="007A18BA">
        <w:rPr>
          <w:rFonts w:ascii="Tahoma" w:hAnsi="Tahoma" w:cs="Tahoma"/>
          <w:color w:val="244061" w:themeColor="accent1" w:themeShade="80"/>
          <w:sz w:val="22"/>
          <w:szCs w:val="22"/>
          <w:vertAlign w:val="superscript"/>
        </w:rPr>
        <w:t>)</w:t>
      </w:r>
      <w:r w:rsidRPr="007A18BA">
        <w:rPr>
          <w:rFonts w:ascii="Tahoma" w:hAnsi="Tahoma" w:cs="Tahoma"/>
          <w:color w:val="244061" w:themeColor="accent1" w:themeShade="80"/>
          <w:sz w:val="22"/>
          <w:szCs w:val="22"/>
        </w:rPr>
        <w:t xml:space="preserve">, equivalente a noventa (90) días calendario, a partir de la fecha de presentación de la propuesta.  </w:t>
      </w:r>
    </w:p>
    <w:p w14:paraId="356828F1" w14:textId="77777777" w:rsidR="001F32A8" w:rsidRPr="007A18BA" w:rsidRDefault="001F32A8" w:rsidP="007A18BA">
      <w:pPr>
        <w:pStyle w:val="Prrafodelista"/>
        <w:numPr>
          <w:ilvl w:val="1"/>
          <w:numId w:val="29"/>
        </w:numPr>
        <w:tabs>
          <w:tab w:val="left" w:pos="1134"/>
        </w:tabs>
        <w:spacing w:after="240"/>
        <w:ind w:left="1276"/>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Sobre B:</w:t>
      </w:r>
      <w:r w:rsidRPr="007A18BA">
        <w:rPr>
          <w:rFonts w:ascii="Tahoma" w:hAnsi="Tahoma" w:cs="Tahoma"/>
          <w:color w:val="244061" w:themeColor="accent1" w:themeShade="80"/>
          <w:sz w:val="22"/>
          <w:szCs w:val="22"/>
        </w:rPr>
        <w:t xml:space="preserve"> Debe tener la inscripción </w:t>
      </w:r>
      <w:r w:rsidRPr="007A18BA">
        <w:rPr>
          <w:rFonts w:ascii="Tahoma" w:hAnsi="Tahoma" w:cs="Tahoma"/>
          <w:b/>
          <w:color w:val="244061" w:themeColor="accent1" w:themeShade="80"/>
          <w:sz w:val="22"/>
          <w:szCs w:val="22"/>
        </w:rPr>
        <w:t>“PROPUESTA TÉCNICA”</w:t>
      </w:r>
      <w:r w:rsidRPr="007A18BA">
        <w:rPr>
          <w:rFonts w:ascii="Tahoma" w:hAnsi="Tahoma" w:cs="Tahoma"/>
          <w:color w:val="244061" w:themeColor="accent1" w:themeShade="80"/>
          <w:sz w:val="22"/>
          <w:szCs w:val="22"/>
        </w:rPr>
        <w:t xml:space="preserve"> debe incluir todos los requisitos y disposiciones solicitadas en las Especificaciones Técnicas (Parte II) y no debe contener precios totales, parciales o referenciales de ningún tipo. Asimismo, no debe incluir más de una oferta o solución distinta a la requerida por ENTEL S.A.,</w:t>
      </w:r>
      <w:r w:rsidRPr="007A18BA">
        <w:rPr>
          <w:rFonts w:ascii="Tahoma" w:hAnsi="Tahoma" w:cs="Tahoma"/>
          <w:color w:val="244061" w:themeColor="accent1" w:themeShade="80"/>
          <w:sz w:val="22"/>
          <w:szCs w:val="22"/>
          <w:lang w:val="es-BO" w:bidi="en-US"/>
        </w:rPr>
        <w:t xml:space="preserve"> la totalidad de la documentación presentada debe encontrarse foliada, caso contrario la empresa proponente quedará inhabilitada.</w:t>
      </w:r>
    </w:p>
    <w:p w14:paraId="77F78621" w14:textId="77777777" w:rsidR="001F32A8" w:rsidRPr="007A18BA" w:rsidRDefault="001F32A8" w:rsidP="007A18BA">
      <w:pPr>
        <w:numPr>
          <w:ilvl w:val="1"/>
          <w:numId w:val="29"/>
        </w:numPr>
        <w:tabs>
          <w:tab w:val="left" w:pos="1134"/>
        </w:tabs>
        <w:spacing w:after="240"/>
        <w:ind w:left="1276"/>
        <w:jc w:val="both"/>
        <w:outlineLvl w:val="2"/>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Sobre C:</w:t>
      </w:r>
      <w:r w:rsidRPr="007A18BA">
        <w:rPr>
          <w:rFonts w:ascii="Tahoma" w:hAnsi="Tahoma" w:cs="Tahoma"/>
          <w:color w:val="244061" w:themeColor="accent1" w:themeShade="80"/>
          <w:sz w:val="22"/>
          <w:szCs w:val="22"/>
        </w:rPr>
        <w:t xml:space="preserve"> Debe tener la inscripción </w:t>
      </w:r>
      <w:r w:rsidRPr="007A18BA">
        <w:rPr>
          <w:rFonts w:ascii="Tahoma" w:hAnsi="Tahoma" w:cs="Tahoma"/>
          <w:b/>
          <w:color w:val="244061" w:themeColor="accent1" w:themeShade="80"/>
          <w:sz w:val="22"/>
          <w:szCs w:val="22"/>
        </w:rPr>
        <w:t>“PROPUESTA ECONÓMICA</w:t>
      </w:r>
      <w:r w:rsidRPr="007A18BA">
        <w:rPr>
          <w:rFonts w:ascii="Tahoma" w:hAnsi="Tahoma" w:cs="Tahoma"/>
          <w:color w:val="244061" w:themeColor="accent1" w:themeShade="80"/>
          <w:sz w:val="22"/>
          <w:szCs w:val="22"/>
        </w:rPr>
        <w:t xml:space="preserve">” y debe presentar un resumen global y el </w:t>
      </w:r>
      <w:r w:rsidRPr="007A18BA">
        <w:rPr>
          <w:rFonts w:ascii="Tahoma" w:hAnsi="Tahoma" w:cs="Tahoma"/>
          <w:b/>
          <w:color w:val="244061" w:themeColor="accent1" w:themeShade="80"/>
          <w:sz w:val="22"/>
          <w:szCs w:val="22"/>
        </w:rPr>
        <w:t>desglose de los ítems</w:t>
      </w:r>
      <w:r w:rsidRPr="007A18BA">
        <w:rPr>
          <w:rFonts w:ascii="Tahoma" w:hAnsi="Tahoma" w:cs="Tahoma"/>
          <w:color w:val="244061" w:themeColor="accent1" w:themeShade="80"/>
          <w:sz w:val="22"/>
          <w:szCs w:val="22"/>
        </w:rPr>
        <w:t>, en concordancia con la propuesta técnica, además de indicar los montos en numeral y literal,</w:t>
      </w:r>
      <w:r w:rsidRPr="007A18BA">
        <w:rPr>
          <w:rFonts w:ascii="Tahoma" w:hAnsi="Tahoma" w:cs="Tahoma"/>
          <w:color w:val="244061" w:themeColor="accent1" w:themeShade="80"/>
          <w:sz w:val="22"/>
          <w:szCs w:val="22"/>
          <w:lang w:val="es-BO" w:bidi="en-US"/>
        </w:rPr>
        <w:t xml:space="preserve"> la totalidad de la documentación presentada debe encontrarse foliada, caso contrario la empresa proponente quedará inhabilitada</w:t>
      </w:r>
      <w:r w:rsidRPr="007A18BA">
        <w:rPr>
          <w:rFonts w:ascii="Tahoma" w:hAnsi="Tahoma" w:cs="Tahoma"/>
          <w:color w:val="244061" w:themeColor="accent1" w:themeShade="80"/>
          <w:sz w:val="22"/>
          <w:szCs w:val="22"/>
        </w:rPr>
        <w:t>.</w:t>
      </w:r>
    </w:p>
    <w:p w14:paraId="6DE1A55C" w14:textId="77777777" w:rsidR="00531D79" w:rsidRPr="007A18BA" w:rsidRDefault="00531D79" w:rsidP="002B39AC">
      <w:pPr>
        <w:pStyle w:val="ww-textoindependiente2"/>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lastRenderedPageBreak/>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7A18BA">
        <w:rPr>
          <w:rFonts w:ascii="Tahoma" w:hAnsi="Tahoma" w:cs="Tahoma"/>
          <w:b/>
          <w:color w:val="244061" w:themeColor="accent1" w:themeShade="80"/>
          <w:sz w:val="22"/>
          <w:szCs w:val="22"/>
          <w:lang w:val="es-ES"/>
        </w:rPr>
        <w:t>incluir los impuestos de ley</w:t>
      </w:r>
      <w:r w:rsidRPr="007A18BA">
        <w:rPr>
          <w:rFonts w:ascii="Tahoma" w:hAnsi="Tahoma" w:cs="Tahoma"/>
          <w:color w:val="244061" w:themeColor="accent1" w:themeShade="80"/>
          <w:sz w:val="22"/>
          <w:szCs w:val="22"/>
          <w:lang w:val="es-ES"/>
        </w:rPr>
        <w:t>.</w:t>
      </w:r>
    </w:p>
    <w:p w14:paraId="0491A08E" w14:textId="77777777" w:rsidR="00531D79" w:rsidRPr="007A18BA" w:rsidRDefault="00531D79" w:rsidP="00531D7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El proponente puede presentar toda consideración de índole económico-financiera que considere útil y apropiada para la evaluación de su propuesta. </w:t>
      </w:r>
    </w:p>
    <w:p w14:paraId="61C90AE0" w14:textId="77777777" w:rsidR="00531D79" w:rsidRPr="007A18BA" w:rsidRDefault="00531D79" w:rsidP="00531D7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En caso de discrepancia entre un precio unitario y el total se considera el precio menor como el correcto. </w:t>
      </w:r>
    </w:p>
    <w:p w14:paraId="78B3226A" w14:textId="77777777" w:rsidR="00531D79" w:rsidRPr="007A18BA" w:rsidRDefault="00531D79" w:rsidP="00531D79">
      <w:pPr>
        <w:pStyle w:val="ww-textoindependiente2"/>
        <w:spacing w:after="240" w:line="240" w:lineRule="auto"/>
        <w:ind w:left="1134"/>
        <w:rPr>
          <w:rFonts w:ascii="Tahoma" w:hAnsi="Tahoma" w:cs="Tahoma"/>
          <w:b/>
          <w:color w:val="244061" w:themeColor="accent1" w:themeShade="80"/>
          <w:sz w:val="22"/>
          <w:szCs w:val="22"/>
          <w:lang w:val="es-ES"/>
        </w:rPr>
      </w:pPr>
      <w:r w:rsidRPr="007A18BA">
        <w:rPr>
          <w:rFonts w:ascii="Tahoma" w:hAnsi="Tahoma" w:cs="Tahoma"/>
          <w:b/>
          <w:color w:val="244061" w:themeColor="accent1" w:themeShade="80"/>
          <w:sz w:val="22"/>
          <w:szCs w:val="22"/>
          <w:lang w:val="es-ES"/>
        </w:rPr>
        <w:t>La omisión de cualquier ítem que corresponda a la Propuesta Económica, da lugar a la desestimación de la oferta.</w:t>
      </w:r>
    </w:p>
    <w:p w14:paraId="0B3C440F" w14:textId="77777777" w:rsidR="00531D79" w:rsidRPr="007A18BA" w:rsidRDefault="00531D79" w:rsidP="00531D79">
      <w:pPr>
        <w:pStyle w:val="ww-textoindependiente2"/>
        <w:spacing w:after="240" w:line="240" w:lineRule="auto"/>
        <w:ind w:left="113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E</w:t>
      </w:r>
      <w:r w:rsidR="0015748B" w:rsidRPr="007A18BA">
        <w:rPr>
          <w:rFonts w:ascii="Tahoma" w:hAnsi="Tahoma" w:cs="Tahoma"/>
          <w:color w:val="244061" w:themeColor="accent1" w:themeShade="80"/>
          <w:sz w:val="22"/>
          <w:szCs w:val="22"/>
          <w:lang w:val="es-ES"/>
        </w:rPr>
        <w:t xml:space="preserve">n caso de ser necesario, ENTEL </w:t>
      </w:r>
      <w:r w:rsidRPr="007A18BA">
        <w:rPr>
          <w:rFonts w:ascii="Tahoma" w:hAnsi="Tahoma" w:cs="Tahoma"/>
          <w:color w:val="244061" w:themeColor="accent1" w:themeShade="80"/>
          <w:sz w:val="22"/>
          <w:szCs w:val="22"/>
          <w:lang w:val="es-ES"/>
        </w:rPr>
        <w:t>S.A. puede solicitar al proponente una mayor desagregación de los precios, quien está en la obligación de suministrar oportunamente toda la información requerida.</w:t>
      </w:r>
    </w:p>
    <w:p w14:paraId="220B9731" w14:textId="77777777" w:rsidR="00531D79" w:rsidRPr="007A18BA" w:rsidRDefault="00531D79" w:rsidP="0015748B">
      <w:pPr>
        <w:numPr>
          <w:ilvl w:val="0"/>
          <w:numId w:val="29"/>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Garantías Requeridas</w:t>
      </w:r>
    </w:p>
    <w:p w14:paraId="31B3FEEE" w14:textId="77777777" w:rsidR="00531D79" w:rsidRPr="007A18BA" w:rsidRDefault="00531D79" w:rsidP="00531D79">
      <w:pPr>
        <w:pStyle w:val="ww-textoindependiente2"/>
        <w:spacing w:after="240" w:line="240" w:lineRule="auto"/>
        <w:ind w:left="567"/>
        <w:rPr>
          <w:rFonts w:ascii="Tahoma" w:hAnsi="Tahoma" w:cs="Tahoma"/>
          <w:i/>
          <w:color w:val="244061" w:themeColor="accent1" w:themeShade="80"/>
          <w:sz w:val="22"/>
          <w:szCs w:val="22"/>
          <w:lang w:val="es-ES" w:eastAsia="es-ES"/>
        </w:rPr>
      </w:pPr>
      <w:r w:rsidRPr="007A18BA">
        <w:rPr>
          <w:rFonts w:ascii="Tahoma" w:hAnsi="Tahoma" w:cs="Tahoma"/>
          <w:color w:val="244061" w:themeColor="accent1" w:themeShade="80"/>
          <w:sz w:val="22"/>
          <w:szCs w:val="22"/>
          <w:lang w:val="es-ES" w:eastAsia="es-ES"/>
        </w:rPr>
        <w:t>La empresa adjudicada debe presentar la siguiente garantía</w:t>
      </w:r>
      <w:r w:rsidRPr="007A18BA">
        <w:rPr>
          <w:rFonts w:ascii="Tahoma" w:hAnsi="Tahoma" w:cs="Tahoma"/>
          <w:i/>
          <w:color w:val="244061" w:themeColor="accent1" w:themeShade="80"/>
          <w:sz w:val="22"/>
          <w:szCs w:val="22"/>
          <w:lang w:val="es-ES" w:eastAsia="es-ES"/>
        </w:rPr>
        <w:t xml:space="preserve">. </w:t>
      </w:r>
    </w:p>
    <w:p w14:paraId="6147B8EA" w14:textId="3D9C6868" w:rsidR="00D0248D" w:rsidRDefault="00D0248D" w:rsidP="003932ED">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Garantía de Cumplimiento de Contrato (Boleta Bancaria) equivalente al 10% del monto adjudicado con las características de renovable, irrevocable, de ejecución inmediata y a primer requerimiento a favor de Entel S.A. La vigencia de la garantía debe ser computable a partir de la fecha de entrega de documentación para la elaboración de contrato, misma que deberá contemplar una vigencia de un año. El proveedor adjudicado deberá renovar la garantía para el segundo año de servicio, con una anticipación de 30 días calendario a la finalización del primer año de servicio. La vigencia de la boleta de garantía que cubra el segundo año de servicio deberá contar con una cobertura mínima de 60 días calendario adicionales a la fecha de recepción del servicio</w:t>
      </w:r>
      <w:r w:rsidR="00D16AE5">
        <w:rPr>
          <w:rFonts w:ascii="Tahoma" w:hAnsi="Tahoma" w:cs="Tahoma"/>
          <w:color w:val="244061" w:themeColor="accent1" w:themeShade="80"/>
          <w:sz w:val="22"/>
          <w:szCs w:val="22"/>
          <w:lang w:val="es-ES"/>
        </w:rPr>
        <w:t>.</w:t>
      </w:r>
    </w:p>
    <w:p w14:paraId="1F7744F0" w14:textId="5B247192" w:rsidR="00D16AE5" w:rsidRPr="007A18BA" w:rsidRDefault="00D16AE5" w:rsidP="00D16AE5">
      <w:pPr>
        <w:pStyle w:val="ww-textoindependiente2"/>
        <w:spacing w:after="240" w:line="240" w:lineRule="auto"/>
        <w:ind w:left="1418"/>
        <w:rPr>
          <w:rFonts w:ascii="Tahoma" w:hAnsi="Tahoma" w:cs="Tahoma"/>
          <w:color w:val="244061" w:themeColor="accent1" w:themeShade="80"/>
          <w:sz w:val="22"/>
          <w:szCs w:val="22"/>
          <w:lang w:val="es-ES"/>
        </w:rPr>
      </w:pPr>
      <w:r w:rsidRPr="00D16AE5">
        <w:rPr>
          <w:rFonts w:ascii="Tahoma" w:hAnsi="Tahoma" w:cs="Tahoma"/>
          <w:color w:val="244061" w:themeColor="accent1" w:themeShade="80"/>
          <w:sz w:val="22"/>
          <w:szCs w:val="22"/>
          <w:lang w:val="es-ES"/>
        </w:rPr>
        <w:t xml:space="preserve">La boleta </w:t>
      </w:r>
      <w:r>
        <w:rPr>
          <w:rFonts w:ascii="Tahoma" w:hAnsi="Tahoma" w:cs="Tahoma"/>
          <w:color w:val="244061" w:themeColor="accent1" w:themeShade="80"/>
          <w:sz w:val="22"/>
          <w:szCs w:val="22"/>
          <w:lang w:val="es-ES"/>
        </w:rPr>
        <w:t xml:space="preserve">de </w:t>
      </w:r>
      <w:r w:rsidRPr="00D16AE5">
        <w:rPr>
          <w:rFonts w:ascii="Tahoma" w:hAnsi="Tahoma" w:cs="Tahoma"/>
          <w:color w:val="244061" w:themeColor="accent1" w:themeShade="80"/>
          <w:sz w:val="22"/>
          <w:szCs w:val="22"/>
          <w:lang w:val="es-ES"/>
        </w:rPr>
        <w:t>garantía deberá ser emitida por una institución financiera legalmente constituida en Bolivia regulada por la Autoridad de Supervisión del Sistema Financiero (ASFI).</w:t>
      </w:r>
    </w:p>
    <w:p w14:paraId="178DDBA7" w14:textId="12EF02A3" w:rsidR="00531D79" w:rsidRPr="007A18BA" w:rsidRDefault="00531D79" w:rsidP="003932ED">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Póliza de seguro de responsabilidad civil anual vigente.</w:t>
      </w:r>
    </w:p>
    <w:p w14:paraId="383045B3" w14:textId="3CC1D5B8" w:rsidR="00531D79" w:rsidRPr="007A18BA" w:rsidRDefault="00531D79" w:rsidP="003932ED">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Pól</w:t>
      </w:r>
      <w:r w:rsidR="003348ED">
        <w:rPr>
          <w:rFonts w:ascii="Tahoma" w:hAnsi="Tahoma" w:cs="Tahoma"/>
          <w:color w:val="244061" w:themeColor="accent1" w:themeShade="80"/>
          <w:sz w:val="22"/>
          <w:szCs w:val="22"/>
          <w:lang w:val="es-BO"/>
        </w:rPr>
        <w:t>iza de seguro contra accidentes vigente</w:t>
      </w:r>
      <w:r w:rsidRPr="007A18BA">
        <w:rPr>
          <w:rFonts w:ascii="Tahoma" w:hAnsi="Tahoma" w:cs="Tahoma"/>
          <w:color w:val="244061" w:themeColor="accent1" w:themeShade="80"/>
          <w:sz w:val="22"/>
          <w:szCs w:val="22"/>
          <w:lang w:val="es-BO"/>
        </w:rPr>
        <w:t xml:space="preserve">, cabe aclarar que cualquier evento que exista de </w:t>
      </w:r>
      <w:r w:rsidR="00D16AE5">
        <w:rPr>
          <w:rFonts w:ascii="Tahoma" w:hAnsi="Tahoma" w:cs="Tahoma"/>
          <w:color w:val="244061" w:themeColor="accent1" w:themeShade="80"/>
          <w:sz w:val="22"/>
          <w:szCs w:val="22"/>
          <w:lang w:val="es-BO"/>
        </w:rPr>
        <w:t>a</w:t>
      </w:r>
      <w:r w:rsidRPr="007A18BA">
        <w:rPr>
          <w:rFonts w:ascii="Tahoma" w:hAnsi="Tahoma" w:cs="Tahoma"/>
          <w:color w:val="244061" w:themeColor="accent1" w:themeShade="80"/>
          <w:sz w:val="22"/>
          <w:szCs w:val="22"/>
          <w:lang w:val="es-BO"/>
        </w:rPr>
        <w:t xml:space="preserve">ccidentes </w:t>
      </w:r>
      <w:r w:rsidR="00D16AE5">
        <w:rPr>
          <w:rFonts w:ascii="Tahoma" w:hAnsi="Tahoma" w:cs="Tahoma"/>
          <w:color w:val="244061" w:themeColor="accent1" w:themeShade="80"/>
          <w:sz w:val="22"/>
          <w:szCs w:val="22"/>
          <w:lang w:val="es-BO"/>
        </w:rPr>
        <w:t>del</w:t>
      </w:r>
      <w:r w:rsidRPr="007A18BA">
        <w:rPr>
          <w:rFonts w:ascii="Tahoma" w:hAnsi="Tahoma" w:cs="Tahoma"/>
          <w:color w:val="244061" w:themeColor="accent1" w:themeShade="80"/>
          <w:sz w:val="22"/>
          <w:szCs w:val="22"/>
          <w:lang w:val="es-BO"/>
        </w:rPr>
        <w:t xml:space="preserve"> personal del proveedor adjudicado es netamente su responsabilidad.</w:t>
      </w:r>
    </w:p>
    <w:p w14:paraId="2EEEA810" w14:textId="4557D96B" w:rsidR="001D3E56" w:rsidRPr="00D16AE5" w:rsidRDefault="004D4B7B" w:rsidP="00D16AE5">
      <w:pPr>
        <w:pStyle w:val="ww-textoindependiente2"/>
        <w:numPr>
          <w:ilvl w:val="0"/>
          <w:numId w:val="30"/>
        </w:numPr>
        <w:spacing w:after="240" w:line="240" w:lineRule="auto"/>
        <w:rPr>
          <w:rFonts w:ascii="Tahoma" w:hAnsi="Tahoma" w:cs="Tahoma"/>
          <w:color w:val="244061" w:themeColor="accent1" w:themeShade="80"/>
          <w:sz w:val="22"/>
          <w:szCs w:val="22"/>
          <w:lang w:val="es-ES"/>
        </w:rPr>
      </w:pPr>
      <w:r>
        <w:rPr>
          <w:rFonts w:ascii="Tahoma" w:hAnsi="Tahoma" w:cs="Tahoma"/>
          <w:color w:val="244061" w:themeColor="accent1" w:themeShade="80"/>
          <w:sz w:val="22"/>
          <w:szCs w:val="22"/>
          <w:lang w:val="es-ES"/>
        </w:rPr>
        <w:t>Póliza</w:t>
      </w:r>
      <w:r>
        <w:rPr>
          <w:rFonts w:ascii="Tahoma" w:hAnsi="Tahoma" w:cs="Tahoma"/>
          <w:color w:val="244061" w:themeColor="accent1" w:themeShade="80"/>
          <w:sz w:val="22"/>
          <w:szCs w:val="22"/>
          <w:lang w:val="es-ES_tradnl"/>
        </w:rPr>
        <w:t xml:space="preserve"> </w:t>
      </w:r>
      <w:r w:rsidR="001D3E56" w:rsidRPr="007A18BA">
        <w:rPr>
          <w:rFonts w:ascii="Tahoma" w:hAnsi="Tahoma" w:cs="Tahoma"/>
          <w:color w:val="244061" w:themeColor="accent1" w:themeShade="80"/>
          <w:sz w:val="22"/>
          <w:szCs w:val="22"/>
          <w:lang w:val="es-ES_tradnl"/>
        </w:rPr>
        <w:t xml:space="preserve">de Todo Riesgo y Daños a la Propiedad </w:t>
      </w:r>
      <w:r w:rsidR="00D16AE5" w:rsidRPr="00D16AE5">
        <w:rPr>
          <w:rFonts w:ascii="Tahoma" w:hAnsi="Tahoma" w:cs="Tahoma"/>
          <w:color w:val="244061" w:themeColor="accent1" w:themeShade="80"/>
          <w:sz w:val="22"/>
          <w:szCs w:val="22"/>
          <w:lang w:val="es-ES_tradnl"/>
        </w:rPr>
        <w:t>vigente</w:t>
      </w:r>
      <w:r w:rsidR="00554CE3">
        <w:rPr>
          <w:rFonts w:ascii="Tahoma" w:hAnsi="Tahoma" w:cs="Tahoma"/>
          <w:color w:val="244061" w:themeColor="accent1" w:themeShade="80"/>
          <w:sz w:val="22"/>
          <w:szCs w:val="22"/>
          <w:lang w:val="es-ES_tradnl"/>
        </w:rPr>
        <w:t>,</w:t>
      </w:r>
      <w:r w:rsidR="00E753E7" w:rsidRPr="00D16AE5" w:rsidDel="00E753E7">
        <w:rPr>
          <w:rFonts w:ascii="Tahoma" w:hAnsi="Tahoma" w:cs="Tahoma"/>
          <w:color w:val="244061" w:themeColor="accent1" w:themeShade="80"/>
          <w:sz w:val="22"/>
          <w:szCs w:val="22"/>
          <w:lang w:val="es-ES_tradnl"/>
        </w:rPr>
        <w:t xml:space="preserve"> </w:t>
      </w:r>
      <w:r w:rsidR="00D16AE5">
        <w:rPr>
          <w:rFonts w:ascii="Tahoma" w:hAnsi="Tahoma" w:cs="Tahoma"/>
          <w:color w:val="244061" w:themeColor="accent1" w:themeShade="80"/>
          <w:sz w:val="22"/>
          <w:szCs w:val="22"/>
          <w:lang w:val="es-ES_tradnl"/>
        </w:rPr>
        <w:t>q</w:t>
      </w:r>
      <w:r w:rsidR="001D3E56" w:rsidRPr="007A18BA">
        <w:rPr>
          <w:rFonts w:ascii="Tahoma" w:hAnsi="Tahoma" w:cs="Tahoma"/>
          <w:color w:val="244061" w:themeColor="accent1" w:themeShade="80"/>
          <w:sz w:val="22"/>
          <w:szCs w:val="22"/>
          <w:lang w:val="es-ES_tradnl"/>
        </w:rPr>
        <w:t>ue cubrirá de manera inclusiva pero no limitativa los siguientes riesgos: Incendio y Aliados, Robo y Asalto, Motines, Huelgas y conmoción Civil, Daño Malicioso, Daños Eléctricos, Vandalismo y Riesgos Políticos</w:t>
      </w:r>
      <w:r w:rsidR="003348ED">
        <w:rPr>
          <w:rFonts w:ascii="Tahoma" w:hAnsi="Tahoma" w:cs="Tahoma"/>
          <w:color w:val="244061" w:themeColor="accent1" w:themeShade="80"/>
          <w:sz w:val="22"/>
          <w:szCs w:val="22"/>
          <w:lang w:val="es-ES_tradnl"/>
        </w:rPr>
        <w:t>.</w:t>
      </w:r>
    </w:p>
    <w:p w14:paraId="73E60A42" w14:textId="654F770F" w:rsidR="00D16AE5" w:rsidRPr="007A18BA" w:rsidRDefault="00D16AE5" w:rsidP="00554CE3">
      <w:pPr>
        <w:pStyle w:val="ww-textoindependiente2"/>
        <w:numPr>
          <w:ilvl w:val="0"/>
          <w:numId w:val="30"/>
        </w:numPr>
        <w:spacing w:after="240" w:line="240" w:lineRule="auto"/>
        <w:rPr>
          <w:rFonts w:ascii="Tahoma" w:hAnsi="Tahoma" w:cs="Tahoma"/>
          <w:color w:val="244061" w:themeColor="accent1" w:themeShade="80"/>
          <w:sz w:val="22"/>
          <w:szCs w:val="22"/>
          <w:lang w:val="es-ES"/>
        </w:rPr>
      </w:pPr>
      <w:r w:rsidRPr="00D16AE5">
        <w:rPr>
          <w:rFonts w:ascii="Tahoma" w:hAnsi="Tahoma" w:cs="Tahoma"/>
          <w:color w:val="244061" w:themeColor="accent1" w:themeShade="80"/>
          <w:sz w:val="22"/>
          <w:szCs w:val="22"/>
          <w:lang w:val="es-ES"/>
        </w:rPr>
        <w:lastRenderedPageBreak/>
        <w:t>La</w:t>
      </w:r>
      <w:r>
        <w:rPr>
          <w:rFonts w:ascii="Tahoma" w:hAnsi="Tahoma" w:cs="Tahoma"/>
          <w:color w:val="244061" w:themeColor="accent1" w:themeShade="80"/>
          <w:sz w:val="22"/>
          <w:szCs w:val="22"/>
          <w:lang w:val="es-ES"/>
        </w:rPr>
        <w:t>s pólizas</w:t>
      </w:r>
      <w:r w:rsidRPr="00D16AE5">
        <w:rPr>
          <w:rFonts w:ascii="Tahoma" w:hAnsi="Tahoma" w:cs="Tahoma"/>
          <w:color w:val="244061" w:themeColor="accent1" w:themeShade="80"/>
          <w:sz w:val="22"/>
          <w:szCs w:val="22"/>
          <w:lang w:val="es-ES"/>
        </w:rPr>
        <w:t xml:space="preserve"> </w:t>
      </w:r>
      <w:r>
        <w:rPr>
          <w:rFonts w:ascii="Tahoma" w:hAnsi="Tahoma" w:cs="Tahoma"/>
          <w:color w:val="244061" w:themeColor="accent1" w:themeShade="80"/>
          <w:sz w:val="22"/>
          <w:szCs w:val="22"/>
          <w:lang w:val="es-ES"/>
        </w:rPr>
        <w:t>deberán</w:t>
      </w:r>
      <w:r w:rsidRPr="00D16AE5">
        <w:rPr>
          <w:rFonts w:ascii="Tahoma" w:hAnsi="Tahoma" w:cs="Tahoma"/>
          <w:color w:val="244061" w:themeColor="accent1" w:themeShade="80"/>
          <w:sz w:val="22"/>
          <w:szCs w:val="22"/>
          <w:lang w:val="es-ES"/>
        </w:rPr>
        <w:t xml:space="preserve"> ser emitida</w:t>
      </w:r>
      <w:r>
        <w:rPr>
          <w:rFonts w:ascii="Tahoma" w:hAnsi="Tahoma" w:cs="Tahoma"/>
          <w:color w:val="244061" w:themeColor="accent1" w:themeShade="80"/>
          <w:sz w:val="22"/>
          <w:szCs w:val="22"/>
          <w:lang w:val="es-ES"/>
        </w:rPr>
        <w:t>s</w:t>
      </w:r>
      <w:r w:rsidRPr="00D16AE5">
        <w:rPr>
          <w:rFonts w:ascii="Tahoma" w:hAnsi="Tahoma" w:cs="Tahoma"/>
          <w:color w:val="244061" w:themeColor="accent1" w:themeShade="80"/>
          <w:sz w:val="22"/>
          <w:szCs w:val="22"/>
          <w:lang w:val="es-ES"/>
        </w:rPr>
        <w:t xml:space="preserve"> por una </w:t>
      </w:r>
      <w:r w:rsidR="004D4B7B">
        <w:rPr>
          <w:rFonts w:ascii="Tahoma" w:hAnsi="Tahoma" w:cs="Tahoma"/>
          <w:color w:val="244061" w:themeColor="accent1" w:themeShade="80"/>
          <w:sz w:val="22"/>
          <w:szCs w:val="22"/>
          <w:lang w:val="es-ES"/>
        </w:rPr>
        <w:t>compañía de seguros</w:t>
      </w:r>
      <w:r w:rsidRPr="00D16AE5">
        <w:rPr>
          <w:rFonts w:ascii="Tahoma" w:hAnsi="Tahoma" w:cs="Tahoma"/>
          <w:color w:val="244061" w:themeColor="accent1" w:themeShade="80"/>
          <w:sz w:val="22"/>
          <w:szCs w:val="22"/>
          <w:lang w:val="es-ES"/>
        </w:rPr>
        <w:t xml:space="preserve"> legalmente constituida en Bolivia regulada por la Autoridad de </w:t>
      </w:r>
      <w:r>
        <w:rPr>
          <w:rFonts w:ascii="Tahoma" w:hAnsi="Tahoma" w:cs="Tahoma"/>
          <w:color w:val="244061" w:themeColor="accent1" w:themeShade="80"/>
          <w:sz w:val="22"/>
          <w:szCs w:val="22"/>
          <w:lang w:val="es-ES"/>
        </w:rPr>
        <w:t>Fiscalización y Control de Pensiones y Seguros (APS)</w:t>
      </w:r>
      <w:r w:rsidR="004D4B7B">
        <w:rPr>
          <w:rFonts w:ascii="Tahoma" w:hAnsi="Tahoma" w:cs="Tahoma"/>
          <w:color w:val="244061" w:themeColor="accent1" w:themeShade="80"/>
          <w:sz w:val="22"/>
          <w:szCs w:val="22"/>
          <w:lang w:val="es-ES"/>
        </w:rPr>
        <w:t>.</w:t>
      </w:r>
    </w:p>
    <w:p w14:paraId="160C2800" w14:textId="77777777" w:rsidR="00531D79" w:rsidRDefault="00531D79" w:rsidP="00531D79">
      <w:pPr>
        <w:pStyle w:val="ww-textoindependiente2"/>
        <w:spacing w:line="240" w:lineRule="auto"/>
        <w:ind w:left="993"/>
        <w:rPr>
          <w:rFonts w:ascii="Tahoma" w:hAnsi="Tahoma" w:cs="Tahoma"/>
          <w:color w:val="244061" w:themeColor="accent1" w:themeShade="80"/>
          <w:sz w:val="22"/>
          <w:szCs w:val="22"/>
          <w:lang w:val="es-BO" w:bidi="en-US"/>
        </w:rPr>
      </w:pPr>
    </w:p>
    <w:p w14:paraId="27A1E086" w14:textId="77777777" w:rsidR="009348C6" w:rsidRPr="007A18BA" w:rsidRDefault="009348C6" w:rsidP="00531D79">
      <w:pPr>
        <w:pStyle w:val="ww-textoindependiente2"/>
        <w:spacing w:line="240" w:lineRule="auto"/>
        <w:ind w:left="993"/>
        <w:rPr>
          <w:rFonts w:ascii="Tahoma" w:hAnsi="Tahoma" w:cs="Tahoma"/>
          <w:color w:val="244061" w:themeColor="accent1" w:themeShade="80"/>
          <w:sz w:val="22"/>
          <w:szCs w:val="22"/>
          <w:lang w:val="es-BO" w:bidi="en-US"/>
        </w:rPr>
      </w:pPr>
    </w:p>
    <w:p w14:paraId="6B6735EE" w14:textId="77777777" w:rsidR="00531D79" w:rsidRPr="007A18BA" w:rsidRDefault="00531D79" w:rsidP="0015748B">
      <w:pPr>
        <w:numPr>
          <w:ilvl w:val="0"/>
          <w:numId w:val="29"/>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Apertura de sobres</w:t>
      </w:r>
    </w:p>
    <w:p w14:paraId="718CD28F" w14:textId="77777777" w:rsidR="00531D79" w:rsidRPr="007A18BA" w:rsidRDefault="00531D79" w:rsidP="00531D7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Se realizará simultáneamente la apertura de los sobres A y B bajo las condiciones</w:t>
      </w:r>
      <w:r w:rsidR="00321613">
        <w:rPr>
          <w:rFonts w:ascii="Tahoma" w:hAnsi="Tahoma" w:cs="Tahoma"/>
          <w:color w:val="244061" w:themeColor="accent1" w:themeShade="80"/>
          <w:sz w:val="22"/>
          <w:szCs w:val="22"/>
          <w:lang w:val="es-ES"/>
        </w:rPr>
        <w:t xml:space="preserve"> establecidas en los numerales 8</w:t>
      </w:r>
      <w:r w:rsidRPr="007A18BA">
        <w:rPr>
          <w:rFonts w:ascii="Tahoma" w:hAnsi="Tahoma" w:cs="Tahoma"/>
          <w:color w:val="244061" w:themeColor="accent1" w:themeShade="80"/>
          <w:sz w:val="22"/>
          <w:szCs w:val="22"/>
          <w:lang w:val="es-ES"/>
        </w:rPr>
        <w:t>.1</w:t>
      </w:r>
      <w:r w:rsidR="00321613">
        <w:rPr>
          <w:rFonts w:ascii="Tahoma" w:hAnsi="Tahoma" w:cs="Tahoma"/>
          <w:color w:val="244061" w:themeColor="accent1" w:themeShade="80"/>
          <w:sz w:val="22"/>
          <w:szCs w:val="22"/>
          <w:lang w:val="es-ES"/>
        </w:rPr>
        <w:t xml:space="preserve"> y 8</w:t>
      </w:r>
      <w:r w:rsidRPr="007A18BA">
        <w:rPr>
          <w:rFonts w:ascii="Tahoma" w:hAnsi="Tahoma" w:cs="Tahoma"/>
          <w:color w:val="244061" w:themeColor="accent1" w:themeShade="80"/>
          <w:sz w:val="22"/>
          <w:szCs w:val="22"/>
          <w:lang w:val="es-ES"/>
        </w:rPr>
        <w:t xml:space="preserve">.2  </w:t>
      </w:r>
    </w:p>
    <w:p w14:paraId="4276B5C1" w14:textId="77777777" w:rsidR="00531D79" w:rsidRPr="007A18BA" w:rsidRDefault="00531D79" w:rsidP="00531D7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BO"/>
        </w:rPr>
        <w:t>En acto público el asesor legal procede a la revisión de los documentos administrativos (sobre A) de todos los ofere</w:t>
      </w:r>
      <w:r w:rsidR="00D0248D" w:rsidRPr="007A18BA">
        <w:rPr>
          <w:rFonts w:ascii="Tahoma" w:hAnsi="Tahoma" w:cs="Tahoma"/>
          <w:color w:val="244061" w:themeColor="accent1" w:themeShade="80"/>
          <w:sz w:val="22"/>
          <w:szCs w:val="22"/>
          <w:lang w:val="es-BO"/>
        </w:rPr>
        <w:t xml:space="preserve">ntes y realiza la habilitación </w:t>
      </w:r>
      <w:r w:rsidRPr="007A18BA">
        <w:rPr>
          <w:rFonts w:ascii="Tahoma" w:hAnsi="Tahoma" w:cs="Tahoma"/>
          <w:color w:val="244061" w:themeColor="accent1" w:themeShade="80"/>
          <w:sz w:val="22"/>
          <w:szCs w:val="22"/>
          <w:lang w:val="es-BO"/>
        </w:rPr>
        <w:t>o inhabilitación de los oferentes que no cumplan con lo solicitado en el sobre A. Acto seguido s</w:t>
      </w:r>
      <w:r w:rsidRPr="007A18BA">
        <w:rPr>
          <w:rFonts w:ascii="Tahoma" w:hAnsi="Tahoma" w:cs="Tahoma"/>
          <w:color w:val="244061" w:themeColor="accent1" w:themeShade="80"/>
          <w:sz w:val="22"/>
          <w:szCs w:val="22"/>
          <w:lang w:val="es-ES"/>
        </w:rPr>
        <w:t>e procede a la apertura de los sobres B de los oferentes habilitados en el sobre A.</w:t>
      </w:r>
    </w:p>
    <w:p w14:paraId="5F27860D" w14:textId="77777777" w:rsidR="00531D79" w:rsidRPr="007A18BA" w:rsidRDefault="00531D79" w:rsidP="00531D79">
      <w:pPr>
        <w:pStyle w:val="ww-textoindependiente2"/>
        <w:spacing w:after="240" w:line="240" w:lineRule="auto"/>
        <w:ind w:left="644"/>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En forma interna, posterior la apertura de los sobres A y B se procede a la apertura de los sobres C de los oferentes habilitados en el sobre A y B, bajo las condiciones establ</w:t>
      </w:r>
      <w:r w:rsidR="00321613">
        <w:rPr>
          <w:rFonts w:ascii="Tahoma" w:hAnsi="Tahoma" w:cs="Tahoma"/>
          <w:color w:val="244061" w:themeColor="accent1" w:themeShade="80"/>
          <w:sz w:val="22"/>
          <w:szCs w:val="22"/>
          <w:lang w:val="es-ES"/>
        </w:rPr>
        <w:t>ecidas en el numeral 8</w:t>
      </w:r>
      <w:r w:rsidRPr="007A18BA">
        <w:rPr>
          <w:rFonts w:ascii="Tahoma" w:hAnsi="Tahoma" w:cs="Tahoma"/>
          <w:color w:val="244061" w:themeColor="accent1" w:themeShade="80"/>
          <w:sz w:val="22"/>
          <w:szCs w:val="22"/>
          <w:lang w:val="es-ES"/>
        </w:rPr>
        <w:t>.3.</w:t>
      </w:r>
    </w:p>
    <w:p w14:paraId="0A4E91DE" w14:textId="77777777" w:rsidR="00531D79" w:rsidRPr="007A18BA" w:rsidRDefault="00531D79" w:rsidP="00531D79">
      <w:pPr>
        <w:pStyle w:val="Prrafodelista"/>
        <w:ind w:left="585"/>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ofertas presentadas permanecerán en custodia de ENTEL S.A., no pudiendo los proponentes solicitar la devolución de los sobres independientemente de su habilitación o no.</w:t>
      </w:r>
    </w:p>
    <w:p w14:paraId="033EAFC5" w14:textId="77777777" w:rsidR="00531D79" w:rsidRPr="007A18BA" w:rsidRDefault="00531D79" w:rsidP="0015748B">
      <w:pPr>
        <w:numPr>
          <w:ilvl w:val="0"/>
          <w:numId w:val="29"/>
        </w:numPr>
        <w:spacing w:after="240"/>
        <w:ind w:left="567" w:hanging="567"/>
        <w:jc w:val="both"/>
        <w:rPr>
          <w:rFonts w:ascii="Tahoma" w:hAnsi="Tahoma" w:cs="Tahoma"/>
          <w:b/>
          <w:color w:val="244061" w:themeColor="accent1" w:themeShade="80"/>
          <w:sz w:val="22"/>
          <w:szCs w:val="22"/>
        </w:rPr>
      </w:pPr>
      <w:bookmarkStart w:id="10" w:name="_Toc305051190"/>
      <w:r w:rsidRPr="007A18BA">
        <w:rPr>
          <w:rFonts w:ascii="Tahoma" w:hAnsi="Tahoma" w:cs="Tahoma"/>
          <w:b/>
          <w:color w:val="244061" w:themeColor="accent1" w:themeShade="80"/>
          <w:sz w:val="22"/>
          <w:szCs w:val="22"/>
        </w:rPr>
        <w:t>Evaluación y Calificación de las Ofertas</w:t>
      </w:r>
      <w:bookmarkEnd w:id="10"/>
    </w:p>
    <w:p w14:paraId="16E9BBEF" w14:textId="77777777" w:rsidR="00531D79" w:rsidRPr="007A18BA" w:rsidRDefault="00531D79" w:rsidP="00531D79">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La evaluación y calificación de las ofertas estará a cargo de la Comisión de Calificación confor</w:t>
      </w:r>
      <w:r w:rsidR="00971062" w:rsidRPr="007A18BA">
        <w:rPr>
          <w:rFonts w:ascii="Tahoma" w:hAnsi="Tahoma" w:cs="Tahoma"/>
          <w:color w:val="244061" w:themeColor="accent1" w:themeShade="80"/>
          <w:sz w:val="22"/>
          <w:szCs w:val="22"/>
          <w:lang w:val="es-ES"/>
        </w:rPr>
        <w:t xml:space="preserve">mada por funcionarios de ENTEL </w:t>
      </w:r>
      <w:r w:rsidRPr="007A18BA">
        <w:rPr>
          <w:rFonts w:ascii="Tahoma" w:hAnsi="Tahoma" w:cs="Tahoma"/>
          <w:color w:val="244061" w:themeColor="accent1" w:themeShade="80"/>
          <w:sz w:val="22"/>
          <w:szCs w:val="22"/>
          <w:lang w:val="es-ES"/>
        </w:rPr>
        <w:t xml:space="preserve">S.A., siendo nominada con anterioridad a la apertura de sobres.  </w:t>
      </w:r>
    </w:p>
    <w:p w14:paraId="1FDB8F7A" w14:textId="77777777" w:rsidR="00531D79" w:rsidRPr="007A18BA" w:rsidRDefault="00531D79" w:rsidP="00531D79">
      <w:pPr>
        <w:pStyle w:val="ww-textoindependiente2"/>
        <w:spacing w:after="240" w:line="240" w:lineRule="auto"/>
        <w:ind w:left="567"/>
        <w:rPr>
          <w:rFonts w:ascii="Tahoma" w:hAnsi="Tahoma" w:cs="Tahoma"/>
          <w:color w:val="244061" w:themeColor="accent1" w:themeShade="80"/>
          <w:sz w:val="22"/>
          <w:szCs w:val="22"/>
          <w:lang w:val="es-ES"/>
        </w:rPr>
      </w:pPr>
      <w:r w:rsidRPr="007A18BA">
        <w:rPr>
          <w:rFonts w:ascii="Tahoma" w:hAnsi="Tahoma" w:cs="Tahoma"/>
          <w:color w:val="244061" w:themeColor="accent1" w:themeShade="80"/>
          <w:sz w:val="22"/>
          <w:szCs w:val="22"/>
          <w:lang w:val="es-ES"/>
        </w:rPr>
        <w:t xml:space="preserve">La secuencia de las condiciones de evaluación es la siguiente: </w:t>
      </w:r>
    </w:p>
    <w:p w14:paraId="451C0905" w14:textId="77777777" w:rsidR="00531D79" w:rsidRPr="007A18BA" w:rsidRDefault="00531D79" w:rsidP="0015748B">
      <w:pPr>
        <w:pStyle w:val="ww-textoindependiente2"/>
        <w:numPr>
          <w:ilvl w:val="1"/>
          <w:numId w:val="29"/>
        </w:numPr>
        <w:spacing w:after="240" w:line="240" w:lineRule="auto"/>
        <w:ind w:left="567" w:hanging="432"/>
        <w:rPr>
          <w:rFonts w:ascii="Tahoma" w:hAnsi="Tahoma" w:cs="Tahoma"/>
          <w:color w:val="244061" w:themeColor="accent1" w:themeShade="80"/>
          <w:sz w:val="22"/>
          <w:szCs w:val="22"/>
          <w:lang w:val="es-ES"/>
        </w:rPr>
      </w:pPr>
      <w:r w:rsidRPr="007A18BA">
        <w:rPr>
          <w:rFonts w:ascii="Tahoma" w:hAnsi="Tahoma" w:cs="Tahoma"/>
          <w:b/>
          <w:color w:val="244061" w:themeColor="accent1" w:themeShade="80"/>
          <w:sz w:val="22"/>
          <w:szCs w:val="22"/>
          <w:u w:val="single"/>
          <w:lang w:val="es-BO"/>
        </w:rPr>
        <w:t>Sobre A - Documentos Administrativos:</w:t>
      </w:r>
      <w:bookmarkStart w:id="11" w:name="_Toc130955333"/>
      <w:bookmarkStart w:id="12" w:name="_Toc130955274"/>
      <w:bookmarkStart w:id="13" w:name="_Toc304275207"/>
      <w:r w:rsidRPr="007A18BA">
        <w:rPr>
          <w:rFonts w:ascii="Tahoma" w:hAnsi="Tahoma" w:cs="Tahoma"/>
          <w:color w:val="244061" w:themeColor="accent1" w:themeShade="80"/>
          <w:sz w:val="22"/>
          <w:szCs w:val="22"/>
          <w:lang w:val="es-BO"/>
        </w:rPr>
        <w:t xml:space="preserve"> La  apertura será de carácter público La evaluación de los documentos se hace en un (1) día hábil y comprende el análisis de los siguientes aspectos:</w:t>
      </w:r>
      <w:r w:rsidRPr="007A18BA">
        <w:rPr>
          <w:rFonts w:ascii="Tahoma" w:hAnsi="Tahoma" w:cs="Tahoma"/>
          <w:color w:val="244061" w:themeColor="accent1" w:themeShade="80"/>
          <w:sz w:val="22"/>
          <w:szCs w:val="22"/>
          <w:lang w:val="es-ES"/>
        </w:rPr>
        <w:t xml:space="preserve">                   </w:t>
      </w:r>
    </w:p>
    <w:bookmarkEnd w:id="11"/>
    <w:bookmarkEnd w:id="12"/>
    <w:bookmarkEnd w:id="13"/>
    <w:p w14:paraId="5F92EC84" w14:textId="77777777" w:rsidR="001F32A8" w:rsidRPr="007A18BA" w:rsidRDefault="001F32A8" w:rsidP="001F32A8">
      <w:pPr>
        <w:pStyle w:val="Prrafodelista"/>
        <w:numPr>
          <w:ilvl w:val="2"/>
          <w:numId w:val="29"/>
        </w:numPr>
        <w:spacing w:after="240"/>
        <w:ind w:left="1276"/>
        <w:jc w:val="both"/>
        <w:outlineLvl w:val="2"/>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Verificación de documentos solicitados, de acuerdo al sistema “presenta sujeto a revisión” o   “No Presenta”.</w:t>
      </w:r>
    </w:p>
    <w:p w14:paraId="22886CC8" w14:textId="77777777" w:rsidR="001F32A8" w:rsidRPr="007A18BA" w:rsidRDefault="001F32A8" w:rsidP="001F32A8">
      <w:pPr>
        <w:numPr>
          <w:ilvl w:val="2"/>
          <w:numId w:val="29"/>
        </w:numPr>
        <w:spacing w:after="240"/>
        <w:ind w:left="1276"/>
        <w:jc w:val="both"/>
        <w:outlineLvl w:val="2"/>
        <w:rPr>
          <w:rFonts w:ascii="Tahoma" w:hAnsi="Tahoma" w:cs="Tahoma"/>
          <w:color w:val="244061" w:themeColor="accent1" w:themeShade="80"/>
          <w:sz w:val="22"/>
          <w:szCs w:val="22"/>
          <w:lang w:val="es-BO" w:eastAsia="en-US"/>
        </w:rPr>
      </w:pPr>
      <w:r w:rsidRPr="007A18BA">
        <w:rPr>
          <w:rFonts w:ascii="Tahoma" w:hAnsi="Tahoma" w:cs="Tahoma"/>
          <w:color w:val="244061" w:themeColor="accent1" w:themeShade="80"/>
          <w:sz w:val="22"/>
          <w:szCs w:val="22"/>
          <w:lang w:val="es-BO" w:eastAsia="en-US"/>
        </w:rPr>
        <w:t xml:space="preserve">Emisión de Informe Legal previa revisión exhaustiva de la documentación presentada, recomendando continuar con la calificación de los proponentes que hayan cumplido con todos los requerimientos de ENTEL S.A. </w:t>
      </w:r>
    </w:p>
    <w:p w14:paraId="66C1EC8D" w14:textId="77777777" w:rsidR="001F32A8" w:rsidRPr="007A18BA" w:rsidRDefault="001F32A8" w:rsidP="001F32A8">
      <w:pPr>
        <w:pStyle w:val="ww-textoindependiente2"/>
        <w:spacing w:after="240" w:line="240" w:lineRule="auto"/>
        <w:ind w:left="1134"/>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El cumplimiento del 100% de los aspectos, habilitará al proponente para la apertura de los sobres B y C.</w:t>
      </w:r>
    </w:p>
    <w:p w14:paraId="389CCA65" w14:textId="77777777" w:rsidR="00531D79" w:rsidRPr="007A18BA" w:rsidRDefault="00531D79" w:rsidP="001F32A8">
      <w:pPr>
        <w:pStyle w:val="ww-textoindependiente2"/>
        <w:numPr>
          <w:ilvl w:val="1"/>
          <w:numId w:val="29"/>
        </w:numPr>
        <w:spacing w:after="240" w:line="240" w:lineRule="auto"/>
        <w:ind w:left="709" w:hanging="567"/>
        <w:rPr>
          <w:rFonts w:ascii="Tahoma" w:hAnsi="Tahoma" w:cs="Tahoma"/>
          <w:color w:val="244061" w:themeColor="accent1" w:themeShade="80"/>
          <w:sz w:val="22"/>
          <w:szCs w:val="22"/>
          <w:lang w:val="es-ES" w:eastAsia="es-ES"/>
        </w:rPr>
      </w:pPr>
      <w:r w:rsidRPr="007A18BA">
        <w:rPr>
          <w:rFonts w:ascii="Tahoma" w:hAnsi="Tahoma" w:cs="Tahoma"/>
          <w:b/>
          <w:color w:val="244061" w:themeColor="accent1" w:themeShade="80"/>
          <w:sz w:val="22"/>
          <w:szCs w:val="22"/>
          <w:u w:val="single"/>
          <w:lang w:val="es-BO"/>
        </w:rPr>
        <w:t>Sobre B - Propuesta Técnica</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A esta eval</w:t>
      </w:r>
      <w:r w:rsidR="00971062" w:rsidRPr="007A18BA">
        <w:rPr>
          <w:rFonts w:ascii="Tahoma" w:hAnsi="Tahoma" w:cs="Tahoma"/>
          <w:color w:val="244061" w:themeColor="accent1" w:themeShade="80"/>
          <w:sz w:val="22"/>
          <w:szCs w:val="22"/>
          <w:lang w:val="es-BO"/>
        </w:rPr>
        <w:t xml:space="preserve">uación ingresan las propuestas </w:t>
      </w:r>
      <w:r w:rsidRPr="007A18BA">
        <w:rPr>
          <w:rFonts w:ascii="Tahoma" w:hAnsi="Tahoma" w:cs="Tahoma"/>
          <w:color w:val="244061" w:themeColor="accent1" w:themeShade="80"/>
          <w:sz w:val="22"/>
          <w:szCs w:val="22"/>
          <w:lang w:val="es-BO"/>
        </w:rPr>
        <w:t>habilitadas en la apertura del sobre A y se realiza sobre una ponderación del cien (100) por ciento. El proceso comprende:</w:t>
      </w:r>
    </w:p>
    <w:p w14:paraId="720D511E" w14:textId="77777777" w:rsidR="00531D79" w:rsidRPr="007A18BA" w:rsidRDefault="00531D79" w:rsidP="001F32A8">
      <w:pPr>
        <w:pStyle w:val="Prrafodelista"/>
        <w:numPr>
          <w:ilvl w:val="2"/>
          <w:numId w:val="29"/>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Entrega del Sobre B a la Comisión Técnica por tres (3) días para la evaluación correspondiente. </w:t>
      </w:r>
    </w:p>
    <w:p w14:paraId="03EDD03B" w14:textId="77777777" w:rsidR="00531D79" w:rsidRPr="007A18BA" w:rsidRDefault="00531D79" w:rsidP="001F32A8">
      <w:pPr>
        <w:numPr>
          <w:ilvl w:val="2"/>
          <w:numId w:val="29"/>
        </w:numPr>
        <w:spacing w:after="240"/>
        <w:ind w:left="1276" w:hanging="709"/>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Comisión Técnica verificara que la Copia Digital entregada por los proponentes coincida con la documentación física presentada y que la misma se encuentre en su integridad. Análisis racional de los requerimientos técnicos, calificados bajo el sistema “Cumple” o “No Cumple” según éstos sean mandatorios y/o calificables. (Parte II).  </w:t>
      </w:r>
    </w:p>
    <w:p w14:paraId="555A234D" w14:textId="77777777" w:rsidR="00531D79" w:rsidRPr="007A18BA" w:rsidRDefault="00531D79" w:rsidP="00971062">
      <w:pPr>
        <w:numPr>
          <w:ilvl w:val="0"/>
          <w:numId w:val="31"/>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Criterios Mandatorios:</w:t>
      </w:r>
      <w:r w:rsidRPr="007A18BA">
        <w:rPr>
          <w:rFonts w:ascii="Tahoma" w:hAnsi="Tahoma" w:cs="Tahoma"/>
          <w:color w:val="244061" w:themeColor="accent1" w:themeShade="80"/>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7E091FD4" w14:textId="77777777" w:rsidR="00531D79" w:rsidRPr="007A18BA" w:rsidRDefault="00531D79" w:rsidP="00971062">
      <w:pPr>
        <w:numPr>
          <w:ilvl w:val="0"/>
          <w:numId w:val="31"/>
        </w:numPr>
        <w:spacing w:after="240"/>
        <w:ind w:left="1418" w:firstLine="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Criterios Calificables:</w:t>
      </w:r>
      <w:r w:rsidRPr="007A18BA">
        <w:rPr>
          <w:rFonts w:ascii="Tahoma" w:hAnsi="Tahoma" w:cs="Tahoma"/>
          <w:color w:val="244061" w:themeColor="accent1" w:themeShade="80"/>
          <w:sz w:val="22"/>
          <w:szCs w:val="22"/>
        </w:rPr>
        <w:t xml:space="preserve"> Son los criterios no excluyentes que brindan un valor agregado a la oferta de cada proponente, calificados sobre un porcentaje máximo de treinta (30) por ciento.  </w:t>
      </w:r>
    </w:p>
    <w:p w14:paraId="3F170692" w14:textId="77777777" w:rsidR="00531D79" w:rsidRPr="007A18BA" w:rsidRDefault="00531D79" w:rsidP="00531D79">
      <w:pPr>
        <w:tabs>
          <w:tab w:val="left" w:pos="2268"/>
        </w:tabs>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7163E0EF" w14:textId="77777777" w:rsidR="00531D79" w:rsidRPr="007A18BA" w:rsidRDefault="00531D79" w:rsidP="003932ED">
      <w:pPr>
        <w:pStyle w:val="Prrafodelista"/>
        <w:numPr>
          <w:ilvl w:val="1"/>
          <w:numId w:val="32"/>
        </w:numPr>
        <w:spacing w:after="240"/>
        <w:jc w:val="both"/>
        <w:outlineLvl w:val="2"/>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u w:val="single"/>
        </w:rPr>
        <w:t>Sobre C - Propuesta Económica:</w:t>
      </w:r>
      <w:r w:rsidRPr="007A18BA">
        <w:rPr>
          <w:rFonts w:ascii="Tahoma" w:hAnsi="Tahoma" w:cs="Tahoma"/>
          <w:color w:val="244061" w:themeColor="accent1" w:themeShade="80"/>
          <w:sz w:val="22"/>
          <w:szCs w:val="22"/>
        </w:rPr>
        <w:t xml:space="preserve"> Posterior a la Evaluación Técnica, el criterio de calificación económico es el de Menor Costo. La Comisión </w:t>
      </w:r>
      <w:r w:rsidR="00321613" w:rsidRPr="007A18BA">
        <w:rPr>
          <w:rFonts w:ascii="Tahoma" w:hAnsi="Tahoma" w:cs="Tahoma"/>
          <w:color w:val="244061" w:themeColor="accent1" w:themeShade="80"/>
          <w:sz w:val="22"/>
          <w:szCs w:val="22"/>
        </w:rPr>
        <w:t>Económica</w:t>
      </w:r>
      <w:r w:rsidRPr="007A18BA">
        <w:rPr>
          <w:rFonts w:ascii="Tahoma" w:hAnsi="Tahoma" w:cs="Tahoma"/>
          <w:color w:val="244061" w:themeColor="accent1" w:themeShade="80"/>
          <w:sz w:val="22"/>
          <w:szCs w:val="22"/>
        </w:rPr>
        <w:t xml:space="preserve"> verificara que la Copia Digital entregada por los proponentes coincida con la documentación física presentada y que la misma se encuentre en su integridad. Para tal efecto los responsables de la Evaluación Económica tienen 3 días hábiles para presentar sus resultados.</w:t>
      </w:r>
    </w:p>
    <w:p w14:paraId="1FB91F1F" w14:textId="77777777" w:rsidR="00531D79" w:rsidRPr="007A18BA" w:rsidRDefault="00531D79" w:rsidP="003932ED">
      <w:pPr>
        <w:pStyle w:val="Prrafodelista"/>
        <w:numPr>
          <w:ilvl w:val="1"/>
          <w:numId w:val="32"/>
        </w:numPr>
        <w:spacing w:after="240"/>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Calificación Final:</w:t>
      </w:r>
    </w:p>
    <w:p w14:paraId="1BEBAA20"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Es el resultado del promedio ponderado de las calificaciones obtenidas en la evaluación técnica (60%) y la evaluación económica (40%).</w:t>
      </w:r>
    </w:p>
    <w:p w14:paraId="3AEA5A81" w14:textId="77777777" w:rsidR="00531D79" w:rsidRPr="000651A8" w:rsidRDefault="00531D79" w:rsidP="000651A8">
      <w:pPr>
        <w:pStyle w:val="Prrafodelista"/>
        <w:numPr>
          <w:ilvl w:val="1"/>
          <w:numId w:val="32"/>
        </w:numPr>
        <w:spacing w:after="240"/>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Adjudicación:</w:t>
      </w:r>
    </w:p>
    <w:p w14:paraId="4B9EC846" w14:textId="77777777" w:rsidR="00531D79" w:rsidRPr="007A18BA" w:rsidRDefault="00531D79" w:rsidP="000651A8">
      <w:pPr>
        <w:pStyle w:val="Prrafodelista"/>
        <w:spacing w:after="240"/>
        <w:ind w:left="1134"/>
        <w:jc w:val="both"/>
        <w:outlineLvl w:val="2"/>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Una vez emitido el informe final, en los casos que corresponda, se procederá con el envío de la carta de adjudicación al proponente adjudicado y al envío de la carta de no adjudicación a los demás proponentes.</w:t>
      </w:r>
    </w:p>
    <w:p w14:paraId="2576153A"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o los prop</w:t>
      </w:r>
      <w:r w:rsidR="00F026B9" w:rsidRPr="007A18BA">
        <w:rPr>
          <w:rFonts w:ascii="Tahoma" w:hAnsi="Tahoma" w:cs="Tahoma"/>
          <w:color w:val="244061" w:themeColor="accent1" w:themeShade="80"/>
          <w:sz w:val="22"/>
          <w:szCs w:val="22"/>
        </w:rPr>
        <w:t xml:space="preserve">onentes adjudicados Nacionales </w:t>
      </w:r>
      <w:r w:rsidRPr="007A18BA">
        <w:rPr>
          <w:rFonts w:ascii="Tahoma" w:hAnsi="Tahoma" w:cs="Tahoma"/>
          <w:color w:val="244061" w:themeColor="accent1" w:themeShade="80"/>
          <w:sz w:val="22"/>
          <w:szCs w:val="22"/>
        </w:rPr>
        <w:t xml:space="preserve">contarán con un plazo no mayor a cinco </w:t>
      </w:r>
      <w:r w:rsidRPr="007A18BA">
        <w:rPr>
          <w:rFonts w:ascii="Tahoma" w:hAnsi="Tahoma" w:cs="Tahoma"/>
          <w:b/>
          <w:color w:val="244061" w:themeColor="accent1" w:themeShade="80"/>
          <w:sz w:val="22"/>
          <w:szCs w:val="22"/>
        </w:rPr>
        <w:t>(5) días hábiles</w:t>
      </w:r>
      <w:r w:rsidRPr="007A18BA">
        <w:rPr>
          <w:rFonts w:ascii="Tahoma" w:hAnsi="Tahoma" w:cs="Tahoma"/>
          <w:color w:val="244061" w:themeColor="accent1" w:themeShade="80"/>
          <w:sz w:val="22"/>
          <w:szCs w:val="22"/>
        </w:rPr>
        <w:t xml:space="preserve"> para dar respuesta de Aceptación/Rechazo a la nota de adjudicación. En caso de aceptación, juntamente a la nota de respuesta deberán adjuntar toda la documentación solicitada en la carta de adjudicación.</w:t>
      </w:r>
    </w:p>
    <w:p w14:paraId="3E1905D9" w14:textId="77777777" w:rsidR="00531D79" w:rsidRPr="007A18BA" w:rsidRDefault="00531D79" w:rsidP="00531D79">
      <w:pPr>
        <w:spacing w:after="240"/>
        <w:ind w:left="113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lastRenderedPageBreak/>
        <w:t>El incumplimiento a estos plazos y la falta de documentación con las características solicitadas será causal de desistimiento de la adjudicación y ejecución de la Garantía de Seriedad de Propuesta.</w:t>
      </w:r>
    </w:p>
    <w:p w14:paraId="61021D03" w14:textId="77777777" w:rsidR="00531D79" w:rsidRPr="007A18BA" w:rsidRDefault="00531D79" w:rsidP="000651A8">
      <w:pPr>
        <w:pStyle w:val="Prrafodelista"/>
        <w:numPr>
          <w:ilvl w:val="1"/>
          <w:numId w:val="32"/>
        </w:numPr>
        <w:spacing w:after="240"/>
        <w:ind w:left="426" w:hanging="578"/>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Formalización (Documento de Compra):</w:t>
      </w:r>
    </w:p>
    <w:p w14:paraId="291FEB5C"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Aceptada la adjudicación, se iniciarán las gestiones de formalización de la relación comercial a través del correspondiente Contrato, para lo cual el Proveedor debe remitir</w:t>
      </w:r>
      <w:r w:rsidR="0015748B" w:rsidRPr="007A18BA">
        <w:rPr>
          <w:rFonts w:ascii="Tahoma" w:hAnsi="Tahoma" w:cs="Tahoma"/>
          <w:color w:val="244061" w:themeColor="accent1" w:themeShade="80"/>
          <w:sz w:val="22"/>
          <w:szCs w:val="22"/>
        </w:rPr>
        <w:t xml:space="preserve"> a ENTEL </w:t>
      </w:r>
      <w:r w:rsidRPr="007A18BA">
        <w:rPr>
          <w:rFonts w:ascii="Tahoma" w:hAnsi="Tahoma" w:cs="Tahoma"/>
          <w:color w:val="244061" w:themeColor="accent1" w:themeShade="80"/>
          <w:sz w:val="22"/>
          <w:szCs w:val="22"/>
        </w:rPr>
        <w:t>S.A. la documentación detallada en el siguiente punto.</w:t>
      </w:r>
    </w:p>
    <w:p w14:paraId="4894F825"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proponente debe adherirse a los términos y condiciones establecidos en e</w:t>
      </w:r>
      <w:r w:rsidR="0015748B" w:rsidRPr="007A18BA">
        <w:rPr>
          <w:rFonts w:ascii="Tahoma" w:hAnsi="Tahoma" w:cs="Tahoma"/>
          <w:color w:val="244061" w:themeColor="accent1" w:themeShade="80"/>
          <w:sz w:val="22"/>
          <w:szCs w:val="22"/>
        </w:rPr>
        <w:t xml:space="preserve">l contrato elaborado por ENTEL </w:t>
      </w:r>
      <w:r w:rsidRPr="007A18BA">
        <w:rPr>
          <w:rFonts w:ascii="Tahoma" w:hAnsi="Tahoma" w:cs="Tahoma"/>
          <w:color w:val="244061" w:themeColor="accent1" w:themeShade="80"/>
          <w:sz w:val="22"/>
          <w:szCs w:val="22"/>
        </w:rPr>
        <w:t>S.A. dichos documentos son parte de este Términos Básicos de Contratación.</w:t>
      </w:r>
    </w:p>
    <w:p w14:paraId="16008779" w14:textId="77777777" w:rsidR="00531D79" w:rsidRPr="007A18BA" w:rsidRDefault="00531D79" w:rsidP="00531D79">
      <w:pPr>
        <w:spacing w:before="120"/>
        <w:ind w:left="113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hrs para apersonarse para la firma correspondiente; caso contrario será causal para dejar sin efecto la nota de adjudicación y ejecución de la Garantía de Seriedad de Propuesta, quedando impedido de participar en procesos de ENTEL S.A. por 1 año.</w:t>
      </w:r>
    </w:p>
    <w:p w14:paraId="2D59F33E" w14:textId="77777777" w:rsidR="00531D79" w:rsidRPr="007A18BA" w:rsidRDefault="00531D79" w:rsidP="00531D79">
      <w:pPr>
        <w:spacing w:after="240"/>
        <w:ind w:left="1134"/>
        <w:jc w:val="both"/>
        <w:rPr>
          <w:rFonts w:ascii="Tahoma" w:hAnsi="Tahoma" w:cs="Tahoma"/>
          <w:color w:val="244061" w:themeColor="accent1" w:themeShade="80"/>
          <w:sz w:val="22"/>
          <w:szCs w:val="22"/>
        </w:rPr>
      </w:pPr>
    </w:p>
    <w:p w14:paraId="6ED55388" w14:textId="77777777" w:rsidR="00531D79" w:rsidRPr="007A18BA" w:rsidRDefault="00531D79" w:rsidP="003932ED">
      <w:pPr>
        <w:pStyle w:val="Prrafodelista"/>
        <w:numPr>
          <w:ilvl w:val="1"/>
          <w:numId w:val="32"/>
        </w:numPr>
        <w:spacing w:after="240"/>
        <w:ind w:left="1134" w:hanging="578"/>
        <w:jc w:val="both"/>
        <w:outlineLvl w:val="2"/>
        <w:rPr>
          <w:rFonts w:ascii="Tahoma" w:hAnsi="Tahoma" w:cs="Tahoma"/>
          <w:b/>
          <w:color w:val="244061" w:themeColor="accent1" w:themeShade="80"/>
          <w:sz w:val="22"/>
          <w:szCs w:val="22"/>
          <w:u w:val="single"/>
        </w:rPr>
      </w:pPr>
      <w:r w:rsidRPr="007A18BA">
        <w:rPr>
          <w:rFonts w:ascii="Tahoma" w:hAnsi="Tahoma" w:cs="Tahoma"/>
          <w:b/>
          <w:color w:val="244061" w:themeColor="accent1" w:themeShade="80"/>
          <w:sz w:val="22"/>
          <w:szCs w:val="22"/>
          <w:u w:val="single"/>
        </w:rPr>
        <w:t>Documentos que debe Presentar el Proponente</w:t>
      </w:r>
    </w:p>
    <w:p w14:paraId="08F28996"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5B94F8A9"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7D145BEF"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1117D949"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5AF789EE" w14:textId="77777777" w:rsidR="00531D79" w:rsidRPr="007A18BA" w:rsidRDefault="00531D79" w:rsidP="003932ED">
      <w:pPr>
        <w:pStyle w:val="Prrafodelista"/>
        <w:numPr>
          <w:ilvl w:val="0"/>
          <w:numId w:val="6"/>
        </w:numPr>
        <w:tabs>
          <w:tab w:val="num" w:pos="1080"/>
        </w:tabs>
        <w:spacing w:after="240"/>
        <w:ind w:left="1134" w:hanging="567"/>
        <w:jc w:val="both"/>
        <w:rPr>
          <w:rFonts w:ascii="Tahoma" w:hAnsi="Tahoma" w:cs="Tahoma"/>
          <w:vanish/>
          <w:color w:val="244061" w:themeColor="accent1" w:themeShade="80"/>
          <w:sz w:val="22"/>
          <w:szCs w:val="22"/>
          <w:lang w:eastAsia="es-ES"/>
        </w:rPr>
      </w:pPr>
    </w:p>
    <w:p w14:paraId="65734314" w14:textId="77777777" w:rsidR="00531D79" w:rsidRPr="007A18BA" w:rsidRDefault="00531D79" w:rsidP="00531D79">
      <w:pPr>
        <w:spacing w:after="240"/>
        <w:ind w:left="1134"/>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empresa(s) adjudicada(s) debe(n) presentar la siguiente documentación para la elaboración del Documento de Compra: </w:t>
      </w:r>
    </w:p>
    <w:p w14:paraId="11E14B62"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0B159E69"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576AD146"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37EB4DEF"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5919AC0E" w14:textId="77777777" w:rsidR="00531D79" w:rsidRPr="007A18BA" w:rsidRDefault="00531D79" w:rsidP="003932ED">
      <w:pPr>
        <w:pStyle w:val="Prrafodelista"/>
        <w:numPr>
          <w:ilvl w:val="0"/>
          <w:numId w:val="6"/>
        </w:numPr>
        <w:tabs>
          <w:tab w:val="num" w:pos="1080"/>
        </w:tabs>
        <w:spacing w:after="240"/>
        <w:jc w:val="both"/>
        <w:rPr>
          <w:rFonts w:ascii="Tahoma" w:hAnsi="Tahoma" w:cs="Tahoma"/>
          <w:vanish/>
          <w:color w:val="244061" w:themeColor="accent1" w:themeShade="80"/>
          <w:sz w:val="22"/>
          <w:szCs w:val="22"/>
          <w:lang w:eastAsia="es-ES"/>
        </w:rPr>
      </w:pPr>
    </w:p>
    <w:p w14:paraId="48EA73F2" w14:textId="77777777" w:rsidR="00531D79" w:rsidRPr="007A18BA" w:rsidRDefault="00531D79" w:rsidP="003932ED">
      <w:pPr>
        <w:pStyle w:val="Prrafodelista"/>
        <w:numPr>
          <w:ilvl w:val="0"/>
          <w:numId w:val="15"/>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naturales son:</w:t>
      </w:r>
    </w:p>
    <w:p w14:paraId="656EE31A" w14:textId="77777777" w:rsidR="00531D79" w:rsidRPr="007A18BA" w:rsidRDefault="00531D79" w:rsidP="003932ED">
      <w:pPr>
        <w:pStyle w:val="Prrafodelista"/>
        <w:numPr>
          <w:ilvl w:val="1"/>
          <w:numId w:val="15"/>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Cedula de Identidad (fotocopia simple).</w:t>
      </w:r>
    </w:p>
    <w:p w14:paraId="6A0B54A1" w14:textId="77777777" w:rsidR="00531D79" w:rsidRPr="007A18BA" w:rsidRDefault="00531D79" w:rsidP="003932ED">
      <w:pPr>
        <w:pStyle w:val="Prrafodelista"/>
        <w:numPr>
          <w:ilvl w:val="1"/>
          <w:numId w:val="15"/>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Garantías requeridas de acuerdo a lo señalado en el punto 8 del presente Términos Básicos de Contratación. </w:t>
      </w:r>
    </w:p>
    <w:p w14:paraId="4FBA8BD0" w14:textId="77777777" w:rsidR="00531D79" w:rsidRPr="007A18BA" w:rsidRDefault="00531D79" w:rsidP="003932ED">
      <w:pPr>
        <w:pStyle w:val="Prrafodelista"/>
        <w:numPr>
          <w:ilvl w:val="0"/>
          <w:numId w:val="15"/>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documentos que deben presentar las personas jurídicas son:</w:t>
      </w:r>
    </w:p>
    <w:p w14:paraId="429296E9"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Copia legalizada de la escritura de Constitución de la Sociedad o firma comercial y con el resellado de inscripción ante Fundempresa (si corresponde).</w:t>
      </w:r>
    </w:p>
    <w:p w14:paraId="0CB43526"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Copia legalizada del Testimonio de Poder del Representante Legal debidamente inscrito ante Fundempresa (si corresponde).</w:t>
      </w:r>
    </w:p>
    <w:p w14:paraId="7867B7BC"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Certificado original de actualización de la matrícula de comercio emitido por FUNDEMPRESA vigente.</w:t>
      </w:r>
    </w:p>
    <w:p w14:paraId="3E00ABB2" w14:textId="77777777" w:rsidR="00531D79" w:rsidRPr="007A18BA" w:rsidRDefault="00531D79" w:rsidP="003932ED">
      <w:pPr>
        <w:numPr>
          <w:ilvl w:val="0"/>
          <w:numId w:val="17"/>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Garantías requeridas de acuerdo a lo señalado en el punto 8 del presente Término Básico de Contratación. </w:t>
      </w:r>
    </w:p>
    <w:p w14:paraId="3AC7A401" w14:textId="77777777" w:rsidR="00531D79" w:rsidRPr="007A18BA" w:rsidRDefault="00531D79" w:rsidP="003932ED">
      <w:pPr>
        <w:pStyle w:val="Prrafodelista"/>
        <w:numPr>
          <w:ilvl w:val="1"/>
          <w:numId w:val="16"/>
        </w:numPr>
        <w:tabs>
          <w:tab w:val="left" w:pos="1701"/>
        </w:tabs>
        <w:spacing w:after="240"/>
        <w:ind w:left="1701"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el caso de Asociaciones Accidentales, los documentos deberán presentarse diferenciando los que corresponden a la asociación y los que corresponden a cada asociado.</w:t>
      </w:r>
    </w:p>
    <w:p w14:paraId="17EB9A20" w14:textId="77777777" w:rsidR="00531D79" w:rsidRPr="007A18BA" w:rsidRDefault="00531D79" w:rsidP="003932ED">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conjunta: Debe ser firmada por el Representante Legal de la Asociación Accidental, y es la siguiente:</w:t>
      </w:r>
    </w:p>
    <w:p w14:paraId="44847659"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8BCFB11"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Poder del Representante Legal de la Asociación Accidental, en fotocopia simple, con facultades expresas para presentar propuestas, negociar y suscribir contratos.</w:t>
      </w:r>
    </w:p>
    <w:p w14:paraId="74F880A2"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Propuesta en base al Términos Básicos de Contratación señalados en el presente documento</w:t>
      </w:r>
    </w:p>
    <w:p w14:paraId="7C6BAF4C" w14:textId="77777777" w:rsidR="00531D79" w:rsidRPr="007A18BA" w:rsidRDefault="00531D79" w:rsidP="003932ED">
      <w:pPr>
        <w:pStyle w:val="Prrafodelista"/>
        <w:numPr>
          <w:ilvl w:val="2"/>
          <w:numId w:val="20"/>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Garantías requeridas de acuerdo a lo señalado en el punto 8 del presente Término Básico de Contratación. </w:t>
      </w:r>
    </w:p>
    <w:p w14:paraId="4A30FEE7" w14:textId="77777777" w:rsidR="00531D79" w:rsidRPr="007A18BA" w:rsidRDefault="00531D79" w:rsidP="003932ED">
      <w:pPr>
        <w:pStyle w:val="Prrafodelista"/>
        <w:numPr>
          <w:ilvl w:val="1"/>
          <w:numId w:val="18"/>
        </w:numPr>
        <w:tabs>
          <w:tab w:val="left" w:pos="2268"/>
        </w:tabs>
        <w:spacing w:after="240"/>
        <w:ind w:left="2268"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Documentación independiente: Debe presentarse la siguiente documentación, firmada por el Representante Legal de cada asociado y no por el Representante Legal de la Asociación:</w:t>
      </w:r>
    </w:p>
    <w:p w14:paraId="54AFCD57" w14:textId="77777777" w:rsidR="00531D79" w:rsidRPr="007A18BA" w:rsidRDefault="00531D79" w:rsidP="003932ED">
      <w:pPr>
        <w:pStyle w:val="Prrafodelista"/>
        <w:numPr>
          <w:ilvl w:val="0"/>
          <w:numId w:val="19"/>
        </w:numPr>
        <w:tabs>
          <w:tab w:val="left" w:pos="2835"/>
        </w:tabs>
        <w:spacing w:after="240"/>
        <w:ind w:left="2835" w:hanging="567"/>
        <w:jc w:val="both"/>
        <w:outlineLvl w:val="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Poder del Representante Legal, en fotocopia simple. </w:t>
      </w:r>
    </w:p>
    <w:p w14:paraId="7765723F" w14:textId="77777777" w:rsidR="00B1226A" w:rsidRPr="007A18BA" w:rsidRDefault="00B1226A" w:rsidP="004D07BD">
      <w:pPr>
        <w:ind w:left="708" w:firstLine="708"/>
        <w:jc w:val="both"/>
        <w:rPr>
          <w:rFonts w:ascii="Tahoma" w:hAnsi="Tahoma" w:cs="Tahoma"/>
          <w:color w:val="244061" w:themeColor="accent1" w:themeShade="80"/>
          <w:sz w:val="22"/>
          <w:szCs w:val="22"/>
        </w:rPr>
      </w:pPr>
    </w:p>
    <w:p w14:paraId="09DCCD75" w14:textId="77777777" w:rsidR="00612356" w:rsidRPr="007A18BA" w:rsidRDefault="00612356" w:rsidP="001F32A8">
      <w:pPr>
        <w:pStyle w:val="Prrafodelista"/>
        <w:numPr>
          <w:ilvl w:val="0"/>
          <w:numId w:val="32"/>
        </w:numPr>
        <w:jc w:val="both"/>
        <w:rPr>
          <w:rFonts w:ascii="Tahoma" w:hAnsi="Tahoma" w:cs="Tahoma"/>
          <w:b/>
          <w:color w:val="244061" w:themeColor="accent1" w:themeShade="80"/>
          <w:sz w:val="22"/>
          <w:szCs w:val="22"/>
          <w:u w:val="single"/>
        </w:rPr>
      </w:pPr>
      <w:bookmarkStart w:id="14" w:name="_Toc316503611"/>
      <w:r w:rsidRPr="007A18BA">
        <w:rPr>
          <w:rFonts w:ascii="Tahoma" w:hAnsi="Tahoma" w:cs="Tahoma"/>
          <w:b/>
          <w:color w:val="244061" w:themeColor="accent1" w:themeShade="80"/>
          <w:sz w:val="22"/>
          <w:szCs w:val="22"/>
          <w:u w:val="single"/>
        </w:rPr>
        <w:t>Forma de Pago</w:t>
      </w:r>
      <w:bookmarkEnd w:id="14"/>
    </w:p>
    <w:p w14:paraId="76C2AAA3" w14:textId="77777777" w:rsidR="00612356" w:rsidRPr="007A18BA" w:rsidRDefault="00612356" w:rsidP="00612356">
      <w:pPr>
        <w:ind w:left="708" w:firstLine="708"/>
        <w:jc w:val="both"/>
        <w:rPr>
          <w:rFonts w:ascii="Tahoma" w:hAnsi="Tahoma" w:cs="Tahoma"/>
          <w:color w:val="244061" w:themeColor="accent1" w:themeShade="80"/>
          <w:sz w:val="22"/>
          <w:szCs w:val="22"/>
        </w:rPr>
      </w:pPr>
    </w:p>
    <w:p w14:paraId="251924B4" w14:textId="7098C64A" w:rsidR="00612356" w:rsidRPr="007A18BA" w:rsidRDefault="00106876" w:rsidP="001F32A8">
      <w:pPr>
        <w:ind w:left="426"/>
        <w:jc w:val="both"/>
        <w:rPr>
          <w:rFonts w:ascii="Tahoma" w:hAnsi="Tahoma" w:cs="Tahoma"/>
          <w:color w:val="244061" w:themeColor="accent1" w:themeShade="80"/>
          <w:sz w:val="22"/>
          <w:szCs w:val="22"/>
          <w:lang w:val="es-BO"/>
        </w:rPr>
      </w:pPr>
      <w:r w:rsidRPr="00554CE3">
        <w:rPr>
          <w:rFonts w:ascii="Tahoma" w:hAnsi="Tahoma" w:cs="Tahoma"/>
          <w:color w:val="244061" w:themeColor="accent1" w:themeShade="80"/>
          <w:sz w:val="22"/>
          <w:szCs w:val="22"/>
          <w:lang w:val="es-ES_tradnl"/>
        </w:rPr>
        <w:t>La forma de pago será mensual fija por 2 años, realizada previa presentación por parte de la empresa adjudicada del reporte de movimiento de materiales y el reporte de cruce entre inventarios de los sistemas de ENTEL y de la empresa adjudicada y posterior emisión del control de calidad por parte de la unidad solicitante y 3 meses sin costo alguno para ENTEL S.A. En caso que ENTEL S.A., requiera la prestación de servicios extraordinarios, estos se conciliaran de acuerdo a los montos establecidos.</w:t>
      </w:r>
      <w:r w:rsidR="00A04F5F" w:rsidRPr="007A18BA">
        <w:rPr>
          <w:rFonts w:ascii="Tahoma" w:hAnsi="Tahoma" w:cs="Tahoma"/>
          <w:color w:val="244061" w:themeColor="accent1" w:themeShade="80"/>
          <w:sz w:val="22"/>
          <w:szCs w:val="22"/>
          <w:lang w:val="es-BO"/>
        </w:rPr>
        <w:t xml:space="preserve"> </w:t>
      </w:r>
    </w:p>
    <w:p w14:paraId="50A1E009" w14:textId="77777777" w:rsidR="00612356" w:rsidRPr="007A18BA" w:rsidRDefault="00612356" w:rsidP="00612356">
      <w:pPr>
        <w:ind w:left="708" w:firstLine="708"/>
        <w:jc w:val="both"/>
        <w:rPr>
          <w:rFonts w:ascii="Tahoma" w:hAnsi="Tahoma" w:cs="Tahoma"/>
          <w:color w:val="244061" w:themeColor="accent1" w:themeShade="80"/>
          <w:sz w:val="22"/>
          <w:szCs w:val="22"/>
          <w:lang w:val="es-BO"/>
        </w:rPr>
      </w:pPr>
    </w:p>
    <w:p w14:paraId="6D1CA085" w14:textId="77777777" w:rsidR="00531D79" w:rsidRDefault="00531D79" w:rsidP="001F32A8">
      <w:pPr>
        <w:spacing w:after="240"/>
        <w:ind w:left="426"/>
        <w:jc w:val="both"/>
        <w:rPr>
          <w:rFonts w:ascii="Tahoma" w:hAnsi="Tahoma" w:cs="Tahoma"/>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NOTA:</w:t>
      </w:r>
      <w:r w:rsidRPr="007A18BA">
        <w:rPr>
          <w:rFonts w:ascii="Tahoma" w:hAnsi="Tahoma" w:cs="Tahoma"/>
          <w:color w:val="244061" w:themeColor="accent1" w:themeShade="80"/>
          <w:sz w:val="22"/>
          <w:szCs w:val="22"/>
          <w:lang w:val="es-ES_tradnl"/>
        </w:rPr>
        <w:t xml:space="preserve"> Para este proceso de contratación no aplica pagos adelantados por concepto de anticipos.</w:t>
      </w:r>
    </w:p>
    <w:p w14:paraId="056C31D5" w14:textId="77777777" w:rsidR="00554CE3" w:rsidRDefault="00554CE3" w:rsidP="001F32A8">
      <w:pPr>
        <w:spacing w:after="240"/>
        <w:ind w:left="426"/>
        <w:jc w:val="both"/>
        <w:rPr>
          <w:rFonts w:ascii="Tahoma" w:hAnsi="Tahoma" w:cs="Tahoma"/>
          <w:color w:val="244061" w:themeColor="accent1" w:themeShade="80"/>
          <w:sz w:val="22"/>
          <w:szCs w:val="22"/>
          <w:lang w:val="es-ES_tradnl"/>
        </w:rPr>
      </w:pPr>
    </w:p>
    <w:p w14:paraId="22C05BF9" w14:textId="77777777" w:rsidR="00554CE3" w:rsidRDefault="00554CE3" w:rsidP="001F32A8">
      <w:pPr>
        <w:spacing w:after="240"/>
        <w:ind w:left="426"/>
        <w:jc w:val="both"/>
        <w:rPr>
          <w:rFonts w:ascii="Tahoma" w:hAnsi="Tahoma" w:cs="Tahoma"/>
          <w:color w:val="244061" w:themeColor="accent1" w:themeShade="80"/>
          <w:sz w:val="22"/>
          <w:szCs w:val="22"/>
          <w:lang w:val="es-ES_tradnl"/>
        </w:rPr>
      </w:pPr>
    </w:p>
    <w:p w14:paraId="48951DA6" w14:textId="77777777" w:rsidR="00554CE3" w:rsidRDefault="00554CE3" w:rsidP="001F32A8">
      <w:pPr>
        <w:spacing w:after="240"/>
        <w:ind w:left="426"/>
        <w:jc w:val="both"/>
        <w:rPr>
          <w:rFonts w:ascii="Tahoma" w:hAnsi="Tahoma" w:cs="Tahoma"/>
          <w:color w:val="244061" w:themeColor="accent1" w:themeShade="80"/>
          <w:sz w:val="22"/>
          <w:szCs w:val="22"/>
          <w:lang w:val="es-ES_tradnl"/>
        </w:rPr>
      </w:pPr>
    </w:p>
    <w:p w14:paraId="7E46F3B1" w14:textId="77777777" w:rsidR="00531D79" w:rsidRPr="007A18BA" w:rsidRDefault="001F32A8" w:rsidP="001F32A8">
      <w:pPr>
        <w:pStyle w:val="TITULOS"/>
        <w:numPr>
          <w:ilvl w:val="0"/>
          <w:numId w:val="32"/>
        </w:numPr>
        <w:spacing w:after="0"/>
        <w:jc w:val="both"/>
        <w:rPr>
          <w:rFonts w:ascii="Tahoma" w:hAnsi="Tahoma" w:cs="Tahoma"/>
          <w:bCs w:val="0"/>
          <w:color w:val="244061" w:themeColor="accent1" w:themeShade="80"/>
          <w:sz w:val="22"/>
          <w:szCs w:val="22"/>
          <w:u w:val="single"/>
          <w:lang w:val="es-ES"/>
        </w:rPr>
      </w:pPr>
      <w:r w:rsidRPr="007A18BA">
        <w:rPr>
          <w:rFonts w:ascii="Tahoma" w:hAnsi="Tahoma" w:cs="Tahoma"/>
          <w:bCs w:val="0"/>
          <w:color w:val="244061" w:themeColor="accent1" w:themeShade="80"/>
          <w:sz w:val="22"/>
          <w:szCs w:val="22"/>
          <w:u w:val="single"/>
          <w:lang w:val="es-ES"/>
        </w:rPr>
        <w:lastRenderedPageBreak/>
        <w:t>Multas</w:t>
      </w:r>
    </w:p>
    <w:p w14:paraId="02FFC45E" w14:textId="77777777" w:rsidR="001F32A8" w:rsidRPr="007A18BA" w:rsidRDefault="001F32A8" w:rsidP="001F32A8">
      <w:pPr>
        <w:rPr>
          <w:rFonts w:ascii="Tahoma" w:hAnsi="Tahoma" w:cs="Tahoma"/>
          <w:color w:val="244061" w:themeColor="accent1" w:themeShade="80"/>
          <w:sz w:val="22"/>
          <w:szCs w:val="22"/>
          <w:lang w:eastAsia="en-US"/>
        </w:rPr>
      </w:pPr>
    </w:p>
    <w:p w14:paraId="083CD30D" w14:textId="77777777" w:rsidR="006125CF" w:rsidRPr="00554CE3" w:rsidRDefault="006125CF" w:rsidP="00554CE3">
      <w:pPr>
        <w:ind w:left="426"/>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Si existiesen atrasos o incumplimiento en los plazos de acuerdo al cronograma en la entrega de los bienes mencionado en las Especificaciones Técnicas, el Proveedor cancelará a ENTEL S.A. una multa por cada día calendario de retraso equivalente a 0.5 % (cero punto cinco por ciento) del monto del pedido de compra, hasta un 20% (veinte por ciento) del valor total del pedido de compra. Asimismo, ENTEL S.A. descontará la multa del pago en curso. La suma de las multas no podrá exceder en ningún caso el 20 por ciento (20 %) del monto total del pedido de compra, debiendo iniciar el proceso de resolución del mismo.</w:t>
      </w:r>
    </w:p>
    <w:p w14:paraId="6592217F" w14:textId="77777777" w:rsidR="00531D79" w:rsidRPr="00554CE3" w:rsidRDefault="00531D79" w:rsidP="00554CE3">
      <w:pPr>
        <w:ind w:left="426" w:firstLine="1"/>
        <w:jc w:val="both"/>
        <w:rPr>
          <w:rFonts w:ascii="Tahoma" w:hAnsi="Tahoma" w:cs="Tahoma"/>
          <w:color w:val="244061" w:themeColor="accent1" w:themeShade="80"/>
          <w:sz w:val="22"/>
          <w:szCs w:val="22"/>
          <w:lang w:val="es-ES_tradnl"/>
        </w:rPr>
      </w:pPr>
    </w:p>
    <w:p w14:paraId="321BE2A6" w14:textId="77777777" w:rsidR="00531D79" w:rsidRPr="007A18BA" w:rsidRDefault="00531D79" w:rsidP="00531D79">
      <w:pPr>
        <w:rPr>
          <w:rFonts w:ascii="Tahoma" w:hAnsi="Tahoma" w:cs="Tahoma"/>
          <w:i/>
          <w:color w:val="244061" w:themeColor="accent1" w:themeShade="80"/>
          <w:sz w:val="22"/>
          <w:szCs w:val="22"/>
          <w:lang w:val="es-BO"/>
        </w:rPr>
      </w:pPr>
    </w:p>
    <w:p w14:paraId="72D2C827" w14:textId="77777777" w:rsidR="00937E95" w:rsidRPr="007A18BA" w:rsidRDefault="00937E95">
      <w:pPr>
        <w:rPr>
          <w:rFonts w:ascii="Tahoma" w:hAnsi="Tahoma" w:cs="Tahoma"/>
          <w:color w:val="244061" w:themeColor="accent1" w:themeShade="80"/>
          <w:sz w:val="22"/>
          <w:szCs w:val="22"/>
        </w:rPr>
      </w:pPr>
    </w:p>
    <w:p w14:paraId="1B5575CF" w14:textId="77777777" w:rsidR="00E50693" w:rsidRPr="007A18BA" w:rsidRDefault="00E50693">
      <w:pPr>
        <w:rPr>
          <w:rFonts w:ascii="Tahoma" w:hAnsi="Tahoma" w:cs="Tahoma"/>
          <w:color w:val="244061" w:themeColor="accent1" w:themeShade="80"/>
          <w:sz w:val="22"/>
          <w:szCs w:val="22"/>
        </w:rPr>
      </w:pPr>
    </w:p>
    <w:p w14:paraId="38954092" w14:textId="77777777" w:rsidR="00E50693" w:rsidRPr="007A18BA" w:rsidRDefault="00E50693">
      <w:pPr>
        <w:rPr>
          <w:rFonts w:ascii="Tahoma" w:hAnsi="Tahoma" w:cs="Tahoma"/>
          <w:color w:val="244061" w:themeColor="accent1" w:themeShade="80"/>
          <w:sz w:val="22"/>
          <w:szCs w:val="22"/>
        </w:rPr>
      </w:pPr>
    </w:p>
    <w:p w14:paraId="50DAE79F" w14:textId="77777777" w:rsidR="00E50693" w:rsidRPr="007A18BA" w:rsidRDefault="00E50693">
      <w:pPr>
        <w:rPr>
          <w:rFonts w:ascii="Tahoma" w:hAnsi="Tahoma" w:cs="Tahoma"/>
          <w:color w:val="244061" w:themeColor="accent1" w:themeShade="80"/>
          <w:sz w:val="22"/>
          <w:szCs w:val="22"/>
        </w:rPr>
      </w:pPr>
    </w:p>
    <w:p w14:paraId="78F49CA5" w14:textId="77777777" w:rsidR="00E50693" w:rsidRPr="007A18BA" w:rsidRDefault="00E50693">
      <w:pPr>
        <w:rPr>
          <w:rFonts w:ascii="Tahoma" w:hAnsi="Tahoma" w:cs="Tahoma"/>
          <w:color w:val="244061" w:themeColor="accent1" w:themeShade="80"/>
          <w:sz w:val="22"/>
          <w:szCs w:val="22"/>
        </w:rPr>
      </w:pPr>
    </w:p>
    <w:p w14:paraId="5B2A56A2" w14:textId="77777777" w:rsidR="00E50693" w:rsidRPr="007A18BA" w:rsidRDefault="00E50693">
      <w:pPr>
        <w:rPr>
          <w:rFonts w:ascii="Tahoma" w:hAnsi="Tahoma" w:cs="Tahoma"/>
          <w:color w:val="244061" w:themeColor="accent1" w:themeShade="80"/>
          <w:sz w:val="22"/>
          <w:szCs w:val="22"/>
        </w:rPr>
      </w:pPr>
    </w:p>
    <w:p w14:paraId="024A65E3" w14:textId="77777777" w:rsidR="00E50693" w:rsidRPr="007A18BA" w:rsidRDefault="00E50693">
      <w:pPr>
        <w:rPr>
          <w:rFonts w:ascii="Tahoma" w:hAnsi="Tahoma" w:cs="Tahoma"/>
          <w:color w:val="244061" w:themeColor="accent1" w:themeShade="80"/>
          <w:sz w:val="22"/>
          <w:szCs w:val="22"/>
        </w:rPr>
      </w:pPr>
    </w:p>
    <w:p w14:paraId="7B33718E" w14:textId="77777777" w:rsidR="00E50693" w:rsidRPr="007A18BA" w:rsidRDefault="00E50693">
      <w:pPr>
        <w:rPr>
          <w:rFonts w:ascii="Tahoma" w:hAnsi="Tahoma" w:cs="Tahoma"/>
          <w:color w:val="244061" w:themeColor="accent1" w:themeShade="80"/>
          <w:sz w:val="22"/>
          <w:szCs w:val="22"/>
        </w:rPr>
      </w:pPr>
    </w:p>
    <w:p w14:paraId="7F984859" w14:textId="050DF14A" w:rsidR="00E50693" w:rsidRDefault="00BF2158" w:rsidP="00BF2158">
      <w:pPr>
        <w:tabs>
          <w:tab w:val="left" w:pos="3450"/>
        </w:tabs>
        <w:rPr>
          <w:rFonts w:ascii="Tahoma" w:hAnsi="Tahoma" w:cs="Tahoma"/>
          <w:color w:val="244061" w:themeColor="accent1" w:themeShade="80"/>
          <w:sz w:val="22"/>
          <w:szCs w:val="22"/>
        </w:rPr>
      </w:pPr>
      <w:r>
        <w:rPr>
          <w:rFonts w:ascii="Tahoma" w:hAnsi="Tahoma" w:cs="Tahoma"/>
          <w:color w:val="244061" w:themeColor="accent1" w:themeShade="80"/>
          <w:sz w:val="22"/>
          <w:szCs w:val="22"/>
        </w:rPr>
        <w:tab/>
      </w:r>
    </w:p>
    <w:p w14:paraId="02EE4BC0" w14:textId="77777777" w:rsidR="00BF2158" w:rsidRDefault="00BF2158" w:rsidP="00BF2158">
      <w:pPr>
        <w:tabs>
          <w:tab w:val="left" w:pos="3450"/>
        </w:tabs>
        <w:rPr>
          <w:rFonts w:ascii="Tahoma" w:hAnsi="Tahoma" w:cs="Tahoma"/>
          <w:color w:val="244061" w:themeColor="accent1" w:themeShade="80"/>
          <w:sz w:val="22"/>
          <w:szCs w:val="22"/>
        </w:rPr>
      </w:pPr>
    </w:p>
    <w:p w14:paraId="0ADCAA25" w14:textId="77777777" w:rsidR="00BF2158" w:rsidRDefault="00BF2158" w:rsidP="00BF2158">
      <w:pPr>
        <w:tabs>
          <w:tab w:val="left" w:pos="3450"/>
        </w:tabs>
        <w:rPr>
          <w:rFonts w:ascii="Tahoma" w:hAnsi="Tahoma" w:cs="Tahoma"/>
          <w:color w:val="244061" w:themeColor="accent1" w:themeShade="80"/>
          <w:sz w:val="22"/>
          <w:szCs w:val="22"/>
        </w:rPr>
      </w:pPr>
    </w:p>
    <w:p w14:paraId="4E77F30F" w14:textId="77777777" w:rsidR="00BF2158" w:rsidRDefault="00BF2158" w:rsidP="00BF2158">
      <w:pPr>
        <w:tabs>
          <w:tab w:val="left" w:pos="3450"/>
        </w:tabs>
        <w:rPr>
          <w:rFonts w:ascii="Tahoma" w:hAnsi="Tahoma" w:cs="Tahoma"/>
          <w:color w:val="244061" w:themeColor="accent1" w:themeShade="80"/>
          <w:sz w:val="22"/>
          <w:szCs w:val="22"/>
        </w:rPr>
      </w:pPr>
    </w:p>
    <w:p w14:paraId="6AB457F6" w14:textId="77777777" w:rsidR="00BF2158" w:rsidRDefault="00BF2158" w:rsidP="00BF2158">
      <w:pPr>
        <w:tabs>
          <w:tab w:val="left" w:pos="3450"/>
        </w:tabs>
        <w:rPr>
          <w:rFonts w:ascii="Tahoma" w:hAnsi="Tahoma" w:cs="Tahoma"/>
          <w:color w:val="244061" w:themeColor="accent1" w:themeShade="80"/>
          <w:sz w:val="22"/>
          <w:szCs w:val="22"/>
        </w:rPr>
      </w:pPr>
    </w:p>
    <w:p w14:paraId="239F5AE6" w14:textId="77777777" w:rsidR="00BF2158" w:rsidRDefault="00BF2158" w:rsidP="00BF2158">
      <w:pPr>
        <w:tabs>
          <w:tab w:val="left" w:pos="3450"/>
        </w:tabs>
        <w:rPr>
          <w:rFonts w:ascii="Tahoma" w:hAnsi="Tahoma" w:cs="Tahoma"/>
          <w:color w:val="244061" w:themeColor="accent1" w:themeShade="80"/>
          <w:sz w:val="22"/>
          <w:szCs w:val="22"/>
        </w:rPr>
      </w:pPr>
    </w:p>
    <w:p w14:paraId="336EFDED" w14:textId="77777777" w:rsidR="00BF2158" w:rsidRDefault="00BF2158" w:rsidP="00BF2158">
      <w:pPr>
        <w:tabs>
          <w:tab w:val="left" w:pos="3450"/>
        </w:tabs>
        <w:rPr>
          <w:rFonts w:ascii="Tahoma" w:hAnsi="Tahoma" w:cs="Tahoma"/>
          <w:color w:val="244061" w:themeColor="accent1" w:themeShade="80"/>
          <w:sz w:val="22"/>
          <w:szCs w:val="22"/>
        </w:rPr>
      </w:pPr>
    </w:p>
    <w:p w14:paraId="441034CE" w14:textId="77777777" w:rsidR="00BF2158" w:rsidRDefault="00BF2158" w:rsidP="00BF2158">
      <w:pPr>
        <w:tabs>
          <w:tab w:val="left" w:pos="3450"/>
        </w:tabs>
        <w:rPr>
          <w:rFonts w:ascii="Tahoma" w:hAnsi="Tahoma" w:cs="Tahoma"/>
          <w:color w:val="244061" w:themeColor="accent1" w:themeShade="80"/>
          <w:sz w:val="22"/>
          <w:szCs w:val="22"/>
        </w:rPr>
      </w:pPr>
    </w:p>
    <w:p w14:paraId="3CC69628" w14:textId="77777777" w:rsidR="00BF2158" w:rsidRDefault="00BF2158" w:rsidP="00BF2158">
      <w:pPr>
        <w:tabs>
          <w:tab w:val="left" w:pos="3450"/>
        </w:tabs>
        <w:rPr>
          <w:rFonts w:ascii="Tahoma" w:hAnsi="Tahoma" w:cs="Tahoma"/>
          <w:color w:val="244061" w:themeColor="accent1" w:themeShade="80"/>
          <w:sz w:val="22"/>
          <w:szCs w:val="22"/>
        </w:rPr>
      </w:pPr>
    </w:p>
    <w:p w14:paraId="297B55C6" w14:textId="77777777" w:rsidR="00BF2158" w:rsidRDefault="00BF2158" w:rsidP="00BF2158">
      <w:pPr>
        <w:tabs>
          <w:tab w:val="left" w:pos="3450"/>
        </w:tabs>
        <w:rPr>
          <w:rFonts w:ascii="Tahoma" w:hAnsi="Tahoma" w:cs="Tahoma"/>
          <w:color w:val="244061" w:themeColor="accent1" w:themeShade="80"/>
          <w:sz w:val="22"/>
          <w:szCs w:val="22"/>
        </w:rPr>
      </w:pPr>
    </w:p>
    <w:p w14:paraId="7B964D37" w14:textId="77777777" w:rsidR="00BF2158" w:rsidRDefault="00BF2158" w:rsidP="00BF2158">
      <w:pPr>
        <w:tabs>
          <w:tab w:val="left" w:pos="3450"/>
        </w:tabs>
        <w:rPr>
          <w:rFonts w:ascii="Tahoma" w:hAnsi="Tahoma" w:cs="Tahoma"/>
          <w:color w:val="244061" w:themeColor="accent1" w:themeShade="80"/>
          <w:sz w:val="22"/>
          <w:szCs w:val="22"/>
        </w:rPr>
      </w:pPr>
    </w:p>
    <w:p w14:paraId="501D3156" w14:textId="77777777" w:rsidR="00BF2158" w:rsidRDefault="00BF2158" w:rsidP="00BF2158">
      <w:pPr>
        <w:tabs>
          <w:tab w:val="left" w:pos="3450"/>
        </w:tabs>
        <w:rPr>
          <w:rFonts w:ascii="Tahoma" w:hAnsi="Tahoma" w:cs="Tahoma"/>
          <w:color w:val="244061" w:themeColor="accent1" w:themeShade="80"/>
          <w:sz w:val="22"/>
          <w:szCs w:val="22"/>
        </w:rPr>
      </w:pPr>
    </w:p>
    <w:p w14:paraId="0AFAA1E9" w14:textId="77777777" w:rsidR="00BF2158" w:rsidRDefault="00BF2158" w:rsidP="00BF2158">
      <w:pPr>
        <w:tabs>
          <w:tab w:val="left" w:pos="3450"/>
        </w:tabs>
        <w:rPr>
          <w:rFonts w:ascii="Tahoma" w:hAnsi="Tahoma" w:cs="Tahoma"/>
          <w:color w:val="244061" w:themeColor="accent1" w:themeShade="80"/>
          <w:sz w:val="22"/>
          <w:szCs w:val="22"/>
        </w:rPr>
      </w:pPr>
    </w:p>
    <w:p w14:paraId="4C22302D" w14:textId="77777777" w:rsidR="00BF2158" w:rsidRDefault="00BF2158" w:rsidP="00BF2158">
      <w:pPr>
        <w:tabs>
          <w:tab w:val="left" w:pos="3450"/>
        </w:tabs>
        <w:rPr>
          <w:rFonts w:ascii="Tahoma" w:hAnsi="Tahoma" w:cs="Tahoma"/>
          <w:color w:val="244061" w:themeColor="accent1" w:themeShade="80"/>
          <w:sz w:val="22"/>
          <w:szCs w:val="22"/>
        </w:rPr>
      </w:pPr>
    </w:p>
    <w:p w14:paraId="569F0198" w14:textId="77777777" w:rsidR="00BF2158" w:rsidRDefault="00BF2158" w:rsidP="00BF2158">
      <w:pPr>
        <w:tabs>
          <w:tab w:val="left" w:pos="3450"/>
        </w:tabs>
        <w:rPr>
          <w:rFonts w:ascii="Tahoma" w:hAnsi="Tahoma" w:cs="Tahoma"/>
          <w:color w:val="244061" w:themeColor="accent1" w:themeShade="80"/>
          <w:sz w:val="22"/>
          <w:szCs w:val="22"/>
        </w:rPr>
      </w:pPr>
    </w:p>
    <w:p w14:paraId="2D0CF67E" w14:textId="77777777" w:rsidR="00BF2158" w:rsidRDefault="00BF2158" w:rsidP="00BF2158">
      <w:pPr>
        <w:tabs>
          <w:tab w:val="left" w:pos="3450"/>
        </w:tabs>
        <w:rPr>
          <w:rFonts w:ascii="Tahoma" w:hAnsi="Tahoma" w:cs="Tahoma"/>
          <w:color w:val="244061" w:themeColor="accent1" w:themeShade="80"/>
          <w:sz w:val="22"/>
          <w:szCs w:val="22"/>
        </w:rPr>
      </w:pPr>
    </w:p>
    <w:p w14:paraId="6559042E" w14:textId="77777777" w:rsidR="00BF2158" w:rsidRDefault="00BF2158" w:rsidP="00BF2158">
      <w:pPr>
        <w:tabs>
          <w:tab w:val="left" w:pos="3450"/>
        </w:tabs>
        <w:rPr>
          <w:rFonts w:ascii="Tahoma" w:hAnsi="Tahoma" w:cs="Tahoma"/>
          <w:color w:val="244061" w:themeColor="accent1" w:themeShade="80"/>
          <w:sz w:val="22"/>
          <w:szCs w:val="22"/>
        </w:rPr>
      </w:pPr>
    </w:p>
    <w:p w14:paraId="230252B2" w14:textId="77777777" w:rsidR="00BF2158" w:rsidRDefault="00BF2158" w:rsidP="00BF2158">
      <w:pPr>
        <w:tabs>
          <w:tab w:val="left" w:pos="3450"/>
        </w:tabs>
        <w:rPr>
          <w:rFonts w:ascii="Tahoma" w:hAnsi="Tahoma" w:cs="Tahoma"/>
          <w:color w:val="244061" w:themeColor="accent1" w:themeShade="80"/>
          <w:sz w:val="22"/>
          <w:szCs w:val="22"/>
        </w:rPr>
      </w:pPr>
    </w:p>
    <w:p w14:paraId="2B2B456A" w14:textId="77777777" w:rsidR="00BF2158" w:rsidRDefault="00BF2158" w:rsidP="00BF2158">
      <w:pPr>
        <w:tabs>
          <w:tab w:val="left" w:pos="3450"/>
        </w:tabs>
        <w:rPr>
          <w:rFonts w:ascii="Tahoma" w:hAnsi="Tahoma" w:cs="Tahoma"/>
          <w:color w:val="244061" w:themeColor="accent1" w:themeShade="80"/>
          <w:sz w:val="22"/>
          <w:szCs w:val="22"/>
        </w:rPr>
      </w:pPr>
    </w:p>
    <w:p w14:paraId="3612C9AD" w14:textId="77777777" w:rsidR="00BF2158" w:rsidRDefault="00BF2158" w:rsidP="00BF2158">
      <w:pPr>
        <w:tabs>
          <w:tab w:val="left" w:pos="3450"/>
        </w:tabs>
        <w:rPr>
          <w:rFonts w:ascii="Tahoma" w:hAnsi="Tahoma" w:cs="Tahoma"/>
          <w:color w:val="244061" w:themeColor="accent1" w:themeShade="80"/>
          <w:sz w:val="22"/>
          <w:szCs w:val="22"/>
        </w:rPr>
      </w:pPr>
    </w:p>
    <w:p w14:paraId="09CFC758" w14:textId="77777777" w:rsidR="00BF2158" w:rsidRDefault="00BF2158" w:rsidP="00BF2158">
      <w:pPr>
        <w:tabs>
          <w:tab w:val="left" w:pos="3450"/>
        </w:tabs>
        <w:rPr>
          <w:rFonts w:ascii="Tahoma" w:hAnsi="Tahoma" w:cs="Tahoma"/>
          <w:color w:val="244061" w:themeColor="accent1" w:themeShade="80"/>
          <w:sz w:val="22"/>
          <w:szCs w:val="22"/>
        </w:rPr>
      </w:pPr>
    </w:p>
    <w:p w14:paraId="031F381D" w14:textId="77777777" w:rsidR="00BF2158" w:rsidRDefault="00BF2158" w:rsidP="00BF2158">
      <w:pPr>
        <w:tabs>
          <w:tab w:val="left" w:pos="3450"/>
        </w:tabs>
        <w:rPr>
          <w:rFonts w:ascii="Tahoma" w:hAnsi="Tahoma" w:cs="Tahoma"/>
          <w:color w:val="244061" w:themeColor="accent1" w:themeShade="80"/>
          <w:sz w:val="22"/>
          <w:szCs w:val="22"/>
        </w:rPr>
      </w:pPr>
    </w:p>
    <w:p w14:paraId="5FB86C67" w14:textId="77777777" w:rsidR="00BF2158" w:rsidRDefault="00BF2158" w:rsidP="00BF2158">
      <w:pPr>
        <w:tabs>
          <w:tab w:val="left" w:pos="3450"/>
        </w:tabs>
        <w:rPr>
          <w:rFonts w:ascii="Tahoma" w:hAnsi="Tahoma" w:cs="Tahoma"/>
          <w:color w:val="244061" w:themeColor="accent1" w:themeShade="80"/>
          <w:sz w:val="22"/>
          <w:szCs w:val="22"/>
        </w:rPr>
      </w:pPr>
    </w:p>
    <w:p w14:paraId="41238A48" w14:textId="77777777" w:rsidR="00BF2158" w:rsidRDefault="00BF2158" w:rsidP="00BF2158">
      <w:pPr>
        <w:tabs>
          <w:tab w:val="left" w:pos="3450"/>
        </w:tabs>
        <w:rPr>
          <w:rFonts w:ascii="Tahoma" w:hAnsi="Tahoma" w:cs="Tahoma"/>
          <w:color w:val="244061" w:themeColor="accent1" w:themeShade="80"/>
          <w:sz w:val="22"/>
          <w:szCs w:val="22"/>
        </w:rPr>
      </w:pPr>
    </w:p>
    <w:p w14:paraId="0B7CB4FD" w14:textId="77777777" w:rsidR="00BF2158" w:rsidRDefault="00BF2158" w:rsidP="00BF2158">
      <w:pPr>
        <w:tabs>
          <w:tab w:val="left" w:pos="3450"/>
        </w:tabs>
        <w:rPr>
          <w:rFonts w:ascii="Tahoma" w:hAnsi="Tahoma" w:cs="Tahoma"/>
          <w:color w:val="244061" w:themeColor="accent1" w:themeShade="80"/>
          <w:sz w:val="22"/>
          <w:szCs w:val="22"/>
        </w:rPr>
      </w:pPr>
    </w:p>
    <w:p w14:paraId="4A3816AA" w14:textId="77777777" w:rsidR="00BF2158" w:rsidRPr="007A18BA" w:rsidRDefault="00BF2158" w:rsidP="00BF2158">
      <w:pPr>
        <w:tabs>
          <w:tab w:val="left" w:pos="3450"/>
        </w:tabs>
        <w:rPr>
          <w:rFonts w:ascii="Tahoma" w:hAnsi="Tahoma" w:cs="Tahoma"/>
          <w:color w:val="244061" w:themeColor="accent1" w:themeShade="80"/>
          <w:sz w:val="22"/>
          <w:szCs w:val="22"/>
        </w:rPr>
      </w:pPr>
    </w:p>
    <w:p w14:paraId="101C8787" w14:textId="77777777" w:rsidR="00E50693" w:rsidRDefault="00E50693">
      <w:pPr>
        <w:rPr>
          <w:rFonts w:ascii="Tahoma" w:hAnsi="Tahoma" w:cs="Tahoma"/>
          <w:color w:val="244061" w:themeColor="accent1" w:themeShade="80"/>
          <w:sz w:val="22"/>
          <w:szCs w:val="22"/>
        </w:rPr>
      </w:pPr>
    </w:p>
    <w:p w14:paraId="468103E4" w14:textId="77777777" w:rsidR="00554CE3" w:rsidRDefault="00554CE3">
      <w:pPr>
        <w:rPr>
          <w:rFonts w:ascii="Tahoma" w:hAnsi="Tahoma" w:cs="Tahoma"/>
          <w:color w:val="244061" w:themeColor="accent1" w:themeShade="80"/>
          <w:sz w:val="22"/>
          <w:szCs w:val="22"/>
        </w:rPr>
      </w:pPr>
    </w:p>
    <w:p w14:paraId="5E7F1F43" w14:textId="77777777" w:rsidR="00554CE3" w:rsidRPr="007A18BA" w:rsidRDefault="00554CE3">
      <w:pPr>
        <w:rPr>
          <w:rFonts w:ascii="Tahoma" w:hAnsi="Tahoma" w:cs="Tahoma"/>
          <w:color w:val="244061" w:themeColor="accent1" w:themeShade="80"/>
          <w:sz w:val="22"/>
          <w:szCs w:val="22"/>
        </w:rPr>
      </w:pPr>
    </w:p>
    <w:p w14:paraId="4BDA8E31" w14:textId="77777777" w:rsidR="00C61025" w:rsidRPr="007A18BA" w:rsidRDefault="00C61025" w:rsidP="002C3600">
      <w:pPr>
        <w:pStyle w:val="Ttulo1"/>
        <w:numPr>
          <w:ilvl w:val="0"/>
          <w:numId w:val="0"/>
        </w:numPr>
        <w:jc w:val="center"/>
        <w:rPr>
          <w:rFonts w:cs="Tahoma"/>
          <w:color w:val="244061" w:themeColor="accent1" w:themeShade="80"/>
          <w:u w:val="none"/>
        </w:rPr>
      </w:pPr>
      <w:bookmarkStart w:id="15" w:name="_Toc330030631"/>
      <w:r w:rsidRPr="007A18BA">
        <w:rPr>
          <w:rFonts w:cs="Tahoma"/>
          <w:color w:val="244061" w:themeColor="accent1" w:themeShade="80"/>
          <w:u w:val="none"/>
        </w:rPr>
        <w:t>PARTE II</w:t>
      </w:r>
      <w:bookmarkEnd w:id="15"/>
    </w:p>
    <w:p w14:paraId="1A8DBE80" w14:textId="77777777" w:rsidR="002C3600" w:rsidRPr="007A18BA" w:rsidRDefault="002C3600" w:rsidP="002C3600">
      <w:pPr>
        <w:rPr>
          <w:rFonts w:ascii="Tahoma" w:hAnsi="Tahoma" w:cs="Tahoma"/>
          <w:color w:val="244061" w:themeColor="accent1" w:themeShade="80"/>
          <w:sz w:val="22"/>
          <w:szCs w:val="22"/>
          <w:lang w:val="es-MX"/>
        </w:rPr>
      </w:pPr>
    </w:p>
    <w:p w14:paraId="4AD20007" w14:textId="77777777" w:rsidR="00C61025" w:rsidRPr="007A18BA" w:rsidRDefault="00C61025" w:rsidP="00C61025">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INFORMACIÓN TÉCNICA DE LA CONTRATACIÓN</w:t>
      </w:r>
    </w:p>
    <w:p w14:paraId="7557E9FA" w14:textId="77777777" w:rsidR="00393ED2" w:rsidRPr="007A18BA" w:rsidRDefault="00393ED2" w:rsidP="00393ED2">
      <w:pPr>
        <w:rPr>
          <w:rFonts w:ascii="Tahoma" w:hAnsi="Tahoma" w:cs="Tahoma"/>
          <w:color w:val="244061" w:themeColor="accent1" w:themeShade="80"/>
          <w:sz w:val="22"/>
          <w:szCs w:val="22"/>
          <w:lang w:val="pt-BR"/>
        </w:rPr>
      </w:pPr>
    </w:p>
    <w:p w14:paraId="48B80911" w14:textId="77777777" w:rsidR="00393ED2" w:rsidRPr="007A18BA" w:rsidRDefault="00393ED2" w:rsidP="00393ED2">
      <w:pPr>
        <w:rPr>
          <w:rFonts w:ascii="Tahoma" w:hAnsi="Tahoma" w:cs="Tahoma"/>
          <w:color w:val="244061" w:themeColor="accent1" w:themeShade="80"/>
          <w:sz w:val="22"/>
          <w:szCs w:val="22"/>
          <w:lang w:val="pt-BR"/>
        </w:rPr>
      </w:pPr>
    </w:p>
    <w:p w14:paraId="5740A4B8" w14:textId="77777777" w:rsidR="00393ED2" w:rsidRPr="007A18BA" w:rsidRDefault="00393ED2" w:rsidP="003932ED">
      <w:pPr>
        <w:pStyle w:val="TITULOS"/>
        <w:numPr>
          <w:ilvl w:val="0"/>
          <w:numId w:val="21"/>
        </w:numPr>
        <w:spacing w:after="0"/>
        <w:ind w:left="426" w:hanging="426"/>
        <w:rPr>
          <w:rFonts w:ascii="Tahoma" w:hAnsi="Tahoma" w:cs="Tahoma"/>
          <w:color w:val="244061" w:themeColor="accent1" w:themeShade="80"/>
          <w:sz w:val="22"/>
          <w:szCs w:val="22"/>
        </w:rPr>
      </w:pPr>
      <w:bookmarkStart w:id="16" w:name="_Toc309124151"/>
      <w:r w:rsidRPr="007A18BA">
        <w:rPr>
          <w:rFonts w:ascii="Tahoma" w:hAnsi="Tahoma" w:cs="Tahoma"/>
          <w:color w:val="244061" w:themeColor="accent1" w:themeShade="80"/>
          <w:sz w:val="22"/>
          <w:szCs w:val="22"/>
        </w:rPr>
        <w:t>CONDICIONES PARA LA PRESENTACIÓN DE PROPUESTAS TÉCNICAS</w:t>
      </w:r>
      <w:bookmarkEnd w:id="16"/>
    </w:p>
    <w:p w14:paraId="65FC14FD" w14:textId="77777777" w:rsidR="00393ED2" w:rsidRPr="007A18BA" w:rsidRDefault="00393ED2" w:rsidP="00393ED2">
      <w:pPr>
        <w:pStyle w:val="Continuarlista"/>
        <w:ind w:left="426"/>
        <w:rPr>
          <w:rFonts w:ascii="Tahoma" w:hAnsi="Tahoma" w:cs="Tahoma"/>
          <w:color w:val="244061" w:themeColor="accent1" w:themeShade="80"/>
          <w:sz w:val="22"/>
          <w:szCs w:val="22"/>
          <w:lang w:val="es-ES_tradnl" w:bidi="en-US"/>
        </w:rPr>
      </w:pPr>
    </w:p>
    <w:p w14:paraId="12BE0834" w14:textId="77777777" w:rsidR="00D0248D" w:rsidRPr="007A18BA" w:rsidRDefault="00D0248D" w:rsidP="00D0248D">
      <w:pPr>
        <w:pStyle w:val="Continuarlista"/>
        <w:spacing w:after="240"/>
        <w:ind w:left="426"/>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1F4D61A6" w14:textId="77777777" w:rsidR="00D0248D" w:rsidRPr="007A18BA" w:rsidRDefault="00D0248D" w:rsidP="00D0248D">
      <w:pPr>
        <w:pStyle w:val="Continuarlista"/>
        <w:spacing w:after="240"/>
        <w:ind w:left="426"/>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Para todos los incisos marcados como MANDATORIO, la calificación será CUMPLE o NO CUMPLE. Mientras que los incisos marcados como CALIFICABLE se basarán en la tabla de calificación.</w:t>
      </w:r>
    </w:p>
    <w:p w14:paraId="76A7DDF7" w14:textId="77777777" w:rsidR="00D0248D" w:rsidRPr="007A18BA" w:rsidRDefault="00321613" w:rsidP="00D0248D">
      <w:pPr>
        <w:pStyle w:val="Continuarlista"/>
        <w:spacing w:after="240"/>
        <w:ind w:left="426"/>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En los requerimientos de </w:t>
      </w:r>
      <w:r w:rsidRPr="00321613">
        <w:rPr>
          <w:rFonts w:ascii="Tahoma" w:hAnsi="Tahoma" w:cs="Tahoma"/>
          <w:color w:val="244061" w:themeColor="accent1" w:themeShade="80"/>
          <w:sz w:val="22"/>
          <w:szCs w:val="22"/>
          <w:lang w:val="es-ES_tradnl"/>
        </w:rPr>
        <w:t>ENTEL S.A.</w:t>
      </w:r>
      <w:r w:rsidR="00D0248D" w:rsidRPr="007A18BA">
        <w:rPr>
          <w:rFonts w:ascii="Tahoma" w:hAnsi="Tahoma" w:cs="Tahoma"/>
          <w:color w:val="244061" w:themeColor="accent1" w:themeShade="80"/>
          <w:sz w:val="22"/>
          <w:szCs w:val="22"/>
          <w:lang w:val="es-ES_tradnl"/>
        </w:rPr>
        <w:t xml:space="preserve"> el oferente debe tomar en cuenta las siguientes referencias para la interpretación de las tablas.</w:t>
      </w:r>
    </w:p>
    <w:p w14:paraId="20FB4392" w14:textId="77777777" w:rsidR="00D0248D" w:rsidRPr="007A18BA" w:rsidRDefault="00D0248D" w:rsidP="00D0248D">
      <w:pPr>
        <w:ind w:left="295" w:firstLine="708"/>
        <w:rPr>
          <w:rFonts w:ascii="Tahoma" w:eastAsia="Calibri" w:hAnsi="Tahoma" w:cs="Tahoma"/>
          <w:b/>
          <w:bCs/>
          <w:iCs/>
          <w:color w:val="244061" w:themeColor="accent1" w:themeShade="80"/>
          <w:sz w:val="22"/>
          <w:szCs w:val="22"/>
        </w:rPr>
      </w:pPr>
      <w:r w:rsidRPr="007A18BA">
        <w:rPr>
          <w:rFonts w:ascii="Tahoma" w:eastAsia="Calibri" w:hAnsi="Tahoma" w:cs="Tahoma"/>
          <w:b/>
          <w:bCs/>
          <w:iCs/>
          <w:color w:val="244061" w:themeColor="accent1" w:themeShade="80"/>
          <w:sz w:val="22"/>
          <w:szCs w:val="22"/>
        </w:rPr>
        <w:t>Referencias:</w:t>
      </w:r>
    </w:p>
    <w:p w14:paraId="625BEECF" w14:textId="77777777" w:rsidR="00D0248D" w:rsidRPr="007A18BA" w:rsidRDefault="00D0248D" w:rsidP="00D0248D">
      <w:pPr>
        <w:ind w:left="295" w:firstLine="709"/>
        <w:rPr>
          <w:rFonts w:ascii="Tahoma" w:eastAsia="Calibri" w:hAnsi="Tahoma" w:cs="Tahoma"/>
          <w:bCs/>
          <w:iCs/>
          <w:color w:val="244061" w:themeColor="accent1" w:themeShade="80"/>
          <w:sz w:val="22"/>
          <w:szCs w:val="22"/>
        </w:rPr>
      </w:pPr>
      <w:r w:rsidRPr="007A18BA">
        <w:rPr>
          <w:rFonts w:ascii="Tahoma" w:eastAsia="Calibri" w:hAnsi="Tahoma" w:cs="Tahoma"/>
          <w:bCs/>
          <w:iCs/>
          <w:color w:val="244061" w:themeColor="accent1" w:themeShade="80"/>
          <w:sz w:val="22"/>
          <w:szCs w:val="22"/>
        </w:rPr>
        <w:fldChar w:fldCharType="begin">
          <w:ffData>
            <w:name w:val="Casilla1"/>
            <w:enabled/>
            <w:calcOnExit w:val="0"/>
            <w:checkBox>
              <w:sizeAuto/>
              <w:default w:val="1"/>
            </w:checkBox>
          </w:ffData>
        </w:fldChar>
      </w:r>
      <w:r w:rsidRPr="007A18BA">
        <w:rPr>
          <w:rFonts w:ascii="Tahoma" w:eastAsia="Calibri" w:hAnsi="Tahoma" w:cs="Tahoma"/>
          <w:bCs/>
          <w:iCs/>
          <w:color w:val="244061" w:themeColor="accent1" w:themeShade="80"/>
          <w:sz w:val="22"/>
          <w:szCs w:val="22"/>
        </w:rPr>
        <w:instrText xml:space="preserve"> FORMCHECKBOX </w:instrText>
      </w:r>
      <w:r w:rsidR="008E5F4B">
        <w:rPr>
          <w:rFonts w:ascii="Tahoma" w:eastAsia="Calibri" w:hAnsi="Tahoma" w:cs="Tahoma"/>
          <w:bCs/>
          <w:iCs/>
          <w:color w:val="244061" w:themeColor="accent1" w:themeShade="80"/>
          <w:sz w:val="22"/>
          <w:szCs w:val="22"/>
        </w:rPr>
      </w:r>
      <w:r w:rsidR="008E5F4B">
        <w:rPr>
          <w:rFonts w:ascii="Tahoma" w:eastAsia="Calibri" w:hAnsi="Tahoma" w:cs="Tahoma"/>
          <w:bCs/>
          <w:iCs/>
          <w:color w:val="244061" w:themeColor="accent1" w:themeShade="80"/>
          <w:sz w:val="22"/>
          <w:szCs w:val="22"/>
        </w:rPr>
        <w:fldChar w:fldCharType="separate"/>
      </w:r>
      <w:r w:rsidRPr="007A18BA">
        <w:rPr>
          <w:rFonts w:ascii="Tahoma" w:eastAsia="Calibri" w:hAnsi="Tahoma" w:cs="Tahoma"/>
          <w:bCs/>
          <w:iCs/>
          <w:color w:val="244061" w:themeColor="accent1" w:themeShade="80"/>
          <w:sz w:val="22"/>
          <w:szCs w:val="22"/>
        </w:rPr>
        <w:fldChar w:fldCharType="end"/>
      </w:r>
      <w:r w:rsidR="00321613">
        <w:rPr>
          <w:rFonts w:ascii="Tahoma" w:eastAsia="Calibri" w:hAnsi="Tahoma" w:cs="Tahoma"/>
          <w:bCs/>
          <w:iCs/>
          <w:color w:val="244061" w:themeColor="accent1" w:themeShade="80"/>
          <w:sz w:val="22"/>
          <w:szCs w:val="22"/>
        </w:rPr>
        <w:tab/>
        <w:t xml:space="preserve">: Requerido por ENTEL </w:t>
      </w:r>
      <w:r w:rsidRPr="007A18BA">
        <w:rPr>
          <w:rFonts w:ascii="Tahoma" w:eastAsia="Calibri" w:hAnsi="Tahoma" w:cs="Tahoma"/>
          <w:bCs/>
          <w:iCs/>
          <w:color w:val="244061" w:themeColor="accent1" w:themeShade="80"/>
          <w:sz w:val="22"/>
          <w:szCs w:val="22"/>
        </w:rPr>
        <w:t>S.A.</w:t>
      </w:r>
      <w:r w:rsidRPr="007A18BA">
        <w:rPr>
          <w:rFonts w:ascii="Tahoma" w:eastAsia="Calibri" w:hAnsi="Tahoma" w:cs="Tahoma"/>
          <w:bCs/>
          <w:iCs/>
          <w:color w:val="244061" w:themeColor="accent1" w:themeShade="80"/>
          <w:sz w:val="22"/>
          <w:szCs w:val="22"/>
        </w:rPr>
        <w:tab/>
      </w:r>
    </w:p>
    <w:p w14:paraId="7BE572EE" w14:textId="77777777" w:rsidR="00D0248D" w:rsidRPr="007A18BA" w:rsidRDefault="00D0248D" w:rsidP="00D0248D">
      <w:pPr>
        <w:ind w:left="295" w:firstLine="709"/>
        <w:rPr>
          <w:rFonts w:ascii="Tahoma" w:eastAsia="Calibri" w:hAnsi="Tahoma" w:cs="Tahoma"/>
          <w:bCs/>
          <w:iCs/>
          <w:color w:val="244061" w:themeColor="accent1" w:themeShade="80"/>
          <w:sz w:val="22"/>
          <w:szCs w:val="22"/>
        </w:rPr>
      </w:pPr>
      <w:r w:rsidRPr="007A18BA">
        <w:rPr>
          <w:rFonts w:ascii="Tahoma" w:eastAsia="Calibri" w:hAnsi="Tahoma" w:cs="Tahoma"/>
          <w:bCs/>
          <w:iCs/>
          <w:color w:val="244061" w:themeColor="accent1" w:themeShade="80"/>
          <w:sz w:val="22"/>
          <w:szCs w:val="22"/>
        </w:rPr>
        <w:fldChar w:fldCharType="begin">
          <w:ffData>
            <w:name w:val=""/>
            <w:enabled/>
            <w:calcOnExit w:val="0"/>
            <w:checkBox>
              <w:sizeAuto/>
              <w:default w:val="0"/>
            </w:checkBox>
          </w:ffData>
        </w:fldChar>
      </w:r>
      <w:r w:rsidRPr="007A18BA">
        <w:rPr>
          <w:rFonts w:ascii="Tahoma" w:eastAsia="Calibri" w:hAnsi="Tahoma" w:cs="Tahoma"/>
          <w:bCs/>
          <w:iCs/>
          <w:color w:val="244061" w:themeColor="accent1" w:themeShade="80"/>
          <w:sz w:val="22"/>
          <w:szCs w:val="22"/>
        </w:rPr>
        <w:instrText xml:space="preserve"> FORMCHECKBOX </w:instrText>
      </w:r>
      <w:r w:rsidR="008E5F4B">
        <w:rPr>
          <w:rFonts w:ascii="Tahoma" w:eastAsia="Calibri" w:hAnsi="Tahoma" w:cs="Tahoma"/>
          <w:bCs/>
          <w:iCs/>
          <w:color w:val="244061" w:themeColor="accent1" w:themeShade="80"/>
          <w:sz w:val="22"/>
          <w:szCs w:val="22"/>
        </w:rPr>
      </w:r>
      <w:r w:rsidR="008E5F4B">
        <w:rPr>
          <w:rFonts w:ascii="Tahoma" w:eastAsia="Calibri" w:hAnsi="Tahoma" w:cs="Tahoma"/>
          <w:bCs/>
          <w:iCs/>
          <w:color w:val="244061" w:themeColor="accent1" w:themeShade="80"/>
          <w:sz w:val="22"/>
          <w:szCs w:val="22"/>
        </w:rPr>
        <w:fldChar w:fldCharType="separate"/>
      </w:r>
      <w:r w:rsidRPr="007A18BA">
        <w:rPr>
          <w:rFonts w:ascii="Tahoma" w:eastAsia="Calibri" w:hAnsi="Tahoma" w:cs="Tahoma"/>
          <w:bCs/>
          <w:iCs/>
          <w:color w:val="244061" w:themeColor="accent1" w:themeShade="80"/>
          <w:sz w:val="22"/>
          <w:szCs w:val="22"/>
        </w:rPr>
        <w:fldChar w:fldCharType="end"/>
      </w:r>
      <w:r w:rsidR="00321613">
        <w:rPr>
          <w:rFonts w:ascii="Tahoma" w:eastAsia="Calibri" w:hAnsi="Tahoma" w:cs="Tahoma"/>
          <w:bCs/>
          <w:iCs/>
          <w:color w:val="244061" w:themeColor="accent1" w:themeShade="80"/>
          <w:sz w:val="22"/>
          <w:szCs w:val="22"/>
        </w:rPr>
        <w:tab/>
        <w:t xml:space="preserve">: No requerido por ENTEL </w:t>
      </w:r>
      <w:r w:rsidRPr="007A18BA">
        <w:rPr>
          <w:rFonts w:ascii="Tahoma" w:eastAsia="Calibri" w:hAnsi="Tahoma" w:cs="Tahoma"/>
          <w:bCs/>
          <w:iCs/>
          <w:color w:val="244061" w:themeColor="accent1" w:themeShade="80"/>
          <w:sz w:val="22"/>
          <w:szCs w:val="22"/>
        </w:rPr>
        <w:t>S.A.</w:t>
      </w:r>
    </w:p>
    <w:p w14:paraId="2C771EB5" w14:textId="77777777" w:rsidR="00393ED2" w:rsidRPr="007A18BA" w:rsidRDefault="00D0248D" w:rsidP="001F32A8">
      <w:pPr>
        <w:ind w:left="295" w:firstLine="709"/>
        <w:rPr>
          <w:rFonts w:ascii="Tahoma" w:eastAsia="Calibri" w:hAnsi="Tahoma" w:cs="Tahoma"/>
          <w:bCs/>
          <w:iCs/>
          <w:color w:val="244061" w:themeColor="accent1" w:themeShade="80"/>
          <w:sz w:val="22"/>
          <w:szCs w:val="22"/>
        </w:rPr>
      </w:pPr>
      <w:r w:rsidRPr="007A18BA">
        <w:rPr>
          <w:rFonts w:ascii="Tahoma" w:eastAsia="Calibri" w:hAnsi="Tahoma" w:cs="Tahoma"/>
          <w:bCs/>
          <w:iCs/>
          <w:color w:val="244061" w:themeColor="accent1" w:themeShade="80"/>
          <w:sz w:val="22"/>
          <w:szCs w:val="22"/>
        </w:rPr>
        <w:t>---</w:t>
      </w:r>
      <w:r w:rsidRPr="007A18BA">
        <w:rPr>
          <w:rFonts w:ascii="Tahoma" w:eastAsia="Calibri" w:hAnsi="Tahoma" w:cs="Tahoma"/>
          <w:bCs/>
          <w:iCs/>
          <w:color w:val="244061" w:themeColor="accent1" w:themeShade="80"/>
          <w:sz w:val="22"/>
          <w:szCs w:val="22"/>
        </w:rPr>
        <w:tab/>
        <w:t>: No requiere respuesta</w:t>
      </w:r>
    </w:p>
    <w:p w14:paraId="70E1BE2C" w14:textId="77777777" w:rsidR="001F32A8" w:rsidRPr="007A18BA" w:rsidRDefault="001F32A8" w:rsidP="001F32A8">
      <w:pPr>
        <w:ind w:left="295" w:firstLine="709"/>
        <w:rPr>
          <w:rFonts w:ascii="Tahoma" w:eastAsia="Calibri" w:hAnsi="Tahoma" w:cs="Tahoma"/>
          <w:bCs/>
          <w:iCs/>
          <w:color w:val="244061" w:themeColor="accent1" w:themeShade="80"/>
          <w:sz w:val="22"/>
          <w:szCs w:val="22"/>
        </w:rPr>
      </w:pP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7A18BA" w:rsidRPr="00321613" w14:paraId="2C999F23" w14:textId="77777777" w:rsidTr="00185431">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F499592" w14:textId="77777777" w:rsidR="00D0248D" w:rsidRPr="00321613" w:rsidRDefault="00D0248D" w:rsidP="00185431">
            <w:pPr>
              <w:jc w:val="center"/>
              <w:rPr>
                <w:rFonts w:ascii="Tahoma" w:hAnsi="Tahoma" w:cs="Tahoma"/>
                <w:b/>
                <w:bCs/>
                <w:color w:val="FFFFFF" w:themeColor="background1"/>
              </w:rPr>
            </w:pPr>
            <w:r w:rsidRPr="00321613">
              <w:rPr>
                <w:rFonts w:ascii="Tahoma" w:hAnsi="Tahoma" w:cs="Tahoma"/>
                <w:b/>
                <w:bCs/>
                <w:color w:val="FFFFFF" w:themeColor="background1"/>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64FBD7FB" w14:textId="77777777" w:rsidR="00D0248D" w:rsidRPr="00321613" w:rsidRDefault="00D0248D" w:rsidP="00185431">
            <w:pPr>
              <w:jc w:val="center"/>
              <w:rPr>
                <w:rFonts w:ascii="Tahoma" w:hAnsi="Tahoma" w:cs="Tahoma"/>
                <w:b/>
                <w:bCs/>
                <w:color w:val="FFFFFF" w:themeColor="background1"/>
              </w:rPr>
            </w:pPr>
            <w:r w:rsidRPr="00321613">
              <w:rPr>
                <w:rFonts w:ascii="Tahoma" w:hAnsi="Tahoma" w:cs="Tahoma"/>
                <w:b/>
                <w:bCs/>
                <w:color w:val="FFFFFF" w:themeColor="background1"/>
              </w:rPr>
              <w:t>REQUERIMIENTO DE ENTEL S.A.</w:t>
            </w:r>
          </w:p>
        </w:tc>
      </w:tr>
      <w:tr w:rsidR="007A18BA" w:rsidRPr="00321613" w14:paraId="2DD30474" w14:textId="77777777" w:rsidTr="00185431">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C7ACB39" w14:textId="77777777" w:rsidR="00D0248D" w:rsidRPr="00321613" w:rsidRDefault="00D0248D" w:rsidP="00185431">
            <w:pPr>
              <w:jc w:val="center"/>
              <w:rPr>
                <w:rFonts w:ascii="Tahoma" w:hAnsi="Tahoma" w:cs="Tahoma"/>
                <w:color w:val="FFFFFF" w:themeColor="background1"/>
              </w:rPr>
            </w:pPr>
            <w:r w:rsidRPr="00321613">
              <w:rPr>
                <w:rFonts w:ascii="Tahoma" w:hAnsi="Tahoma" w:cs="Tahoma"/>
                <w:b/>
                <w:bCs/>
                <w:color w:val="FFFFFF" w:themeColor="background1"/>
              </w:rPr>
              <w:t>CONDICIONES PARA LA PRESENTACIÓN DE PROPUESTAS TÉCNICAS</w:t>
            </w:r>
          </w:p>
        </w:tc>
      </w:tr>
      <w:tr w:rsidR="007A18BA" w:rsidRPr="007A18BA" w14:paraId="2F28292C" w14:textId="77777777" w:rsidTr="00185431">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135E9934" w14:textId="77777777" w:rsidR="00D0248D" w:rsidRPr="007A18BA" w:rsidRDefault="00D0248D" w:rsidP="00185431">
            <w:pPr>
              <w:jc w:val="center"/>
              <w:rPr>
                <w:rFonts w:ascii="Tahoma" w:hAnsi="Tahoma" w:cs="Tahoma"/>
                <w:color w:val="244061" w:themeColor="accent1" w:themeShade="80"/>
                <w:sz w:val="22"/>
                <w:szCs w:val="22"/>
              </w:rPr>
            </w:pPr>
          </w:p>
        </w:tc>
      </w:tr>
      <w:tr w:rsidR="007A18BA" w:rsidRPr="007A18BA" w14:paraId="15C485DD" w14:textId="77777777" w:rsidTr="00185431">
        <w:trPr>
          <w:trHeight w:val="315"/>
          <w:jc w:val="center"/>
        </w:trPr>
        <w:tc>
          <w:tcPr>
            <w:tcW w:w="8909" w:type="dxa"/>
            <w:gridSpan w:val="2"/>
            <w:tcBorders>
              <w:top w:val="single" w:sz="4" w:space="0" w:color="FFFFFF"/>
            </w:tcBorders>
            <w:shd w:val="clear" w:color="auto" w:fill="auto"/>
            <w:vAlign w:val="center"/>
          </w:tcPr>
          <w:p w14:paraId="32C04930" w14:textId="77777777" w:rsidR="00D0248D" w:rsidRPr="007A18BA" w:rsidRDefault="00D0248D" w:rsidP="003932ED">
            <w:pPr>
              <w:pStyle w:val="Prrafodelista"/>
              <w:numPr>
                <w:ilvl w:val="1"/>
                <w:numId w:val="33"/>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respuestas presentadas para el presente Término Básico de Contratación deben realizarse </w:t>
            </w:r>
            <w:r w:rsidRPr="007A18BA">
              <w:rPr>
                <w:rFonts w:ascii="Tahoma" w:hAnsi="Tahoma" w:cs="Tahoma"/>
                <w:b/>
                <w:color w:val="244061" w:themeColor="accent1" w:themeShade="80"/>
                <w:sz w:val="22"/>
                <w:szCs w:val="22"/>
                <w:u w:val="single"/>
              </w:rPr>
              <w:t>ITEM por ITEM</w:t>
            </w:r>
            <w:r w:rsidRPr="007A18BA">
              <w:rPr>
                <w:rFonts w:ascii="Tahoma" w:hAnsi="Tahoma" w:cs="Tahoma"/>
                <w:color w:val="244061" w:themeColor="accent1" w:themeShade="80"/>
                <w:sz w:val="22"/>
                <w:szCs w:val="22"/>
              </w:rPr>
              <w:t xml:space="preserve"> respetando el orden del presente documento. Se debe iniciar con las palabras </w:t>
            </w:r>
            <w:r w:rsidRPr="007A18BA">
              <w:rPr>
                <w:rFonts w:ascii="Tahoma" w:hAnsi="Tahoma" w:cs="Tahoma"/>
                <w:b/>
                <w:color w:val="244061" w:themeColor="accent1" w:themeShade="80"/>
                <w:sz w:val="22"/>
                <w:szCs w:val="22"/>
              </w:rPr>
              <w:t>CUMPLE o NO CUMPLE,</w:t>
            </w:r>
            <w:r w:rsidRPr="007A18BA">
              <w:rPr>
                <w:rFonts w:ascii="Tahoma" w:hAnsi="Tahoma" w:cs="Tahoma"/>
                <w:color w:val="244061" w:themeColor="accent1" w:themeShade="80"/>
                <w:sz w:val="22"/>
                <w:szCs w:val="22"/>
              </w:rPr>
              <w:t xml:space="preserve"> seguidas de un </w:t>
            </w:r>
            <w:r w:rsidRPr="007A18BA">
              <w:rPr>
                <w:rFonts w:ascii="Tahoma" w:hAnsi="Tahoma" w:cs="Tahoma"/>
                <w:b/>
                <w:color w:val="244061" w:themeColor="accent1" w:themeShade="80"/>
                <w:sz w:val="22"/>
                <w:szCs w:val="22"/>
              </w:rPr>
              <w:t xml:space="preserve">breve y claro comentario que responda al requerimiento. </w:t>
            </w:r>
            <w:r w:rsidRPr="007A18BA">
              <w:rPr>
                <w:rFonts w:ascii="Tahoma" w:hAnsi="Tahoma" w:cs="Tahoma"/>
                <w:color w:val="244061" w:themeColor="accent1" w:themeShade="80"/>
                <w:sz w:val="22"/>
                <w:szCs w:val="22"/>
              </w:rPr>
              <w:t xml:space="preserve">Debe tener referencia puntual hacia algún DOCUMENTO TÉCNICO acerca del tópico de la pregunta, identificando el nombre del </w:t>
            </w:r>
            <w:r w:rsidRPr="007A18BA">
              <w:rPr>
                <w:rFonts w:ascii="Tahoma" w:hAnsi="Tahoma" w:cs="Tahoma"/>
                <w:b/>
                <w:color w:val="244061" w:themeColor="accent1" w:themeShade="80"/>
                <w:sz w:val="22"/>
                <w:szCs w:val="22"/>
              </w:rPr>
              <w:t xml:space="preserve">Documento, número de Página y Referencia </w:t>
            </w:r>
            <w:r w:rsidRPr="007A18BA">
              <w:rPr>
                <w:rFonts w:ascii="Tahoma" w:hAnsi="Tahoma" w:cs="Tahoma"/>
                <w:color w:val="244061" w:themeColor="accent1" w:themeShade="80"/>
                <w:sz w:val="22"/>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7A18BA" w:rsidRPr="007A18BA" w14:paraId="336BC0D2" w14:textId="77777777" w:rsidTr="00185431">
        <w:trPr>
          <w:trHeight w:val="315"/>
          <w:jc w:val="center"/>
        </w:trPr>
        <w:tc>
          <w:tcPr>
            <w:tcW w:w="8909" w:type="dxa"/>
            <w:gridSpan w:val="2"/>
            <w:shd w:val="clear" w:color="auto" w:fill="auto"/>
            <w:vAlign w:val="center"/>
          </w:tcPr>
          <w:p w14:paraId="2F503771" w14:textId="77777777" w:rsidR="00D0248D" w:rsidRPr="007A18BA" w:rsidRDefault="00D0248D" w:rsidP="003932ED">
            <w:pPr>
              <w:pStyle w:val="Prrafodelista"/>
              <w:numPr>
                <w:ilvl w:val="1"/>
                <w:numId w:val="33"/>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El idioma oficial para la presentación de propuestas es el español. Toda la documentación técnica y de respaldo debe presentarse en idioma español o inglés. </w:t>
            </w:r>
          </w:p>
        </w:tc>
      </w:tr>
      <w:tr w:rsidR="007A18BA" w:rsidRPr="007A18BA" w14:paraId="36E5B960" w14:textId="77777777" w:rsidTr="00185431">
        <w:trPr>
          <w:trHeight w:val="315"/>
          <w:jc w:val="center"/>
        </w:trPr>
        <w:tc>
          <w:tcPr>
            <w:tcW w:w="8909" w:type="dxa"/>
            <w:gridSpan w:val="2"/>
            <w:shd w:val="clear" w:color="auto" w:fill="auto"/>
            <w:vAlign w:val="center"/>
          </w:tcPr>
          <w:p w14:paraId="47D0F8CD" w14:textId="77777777" w:rsidR="00D0248D" w:rsidRPr="007A18BA" w:rsidRDefault="00D0248D" w:rsidP="003932ED">
            <w:pPr>
              <w:pStyle w:val="Prrafodelista"/>
              <w:numPr>
                <w:ilvl w:val="1"/>
                <w:numId w:val="33"/>
              </w:numPr>
              <w:ind w:left="403"/>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La propuesta debe garantizar que todos los bienes ofertados cumplan con todas las recomendaciones, estándares y normas de organismos nacionales e internacionales reconocidos en el área de telecomunicaciones</w:t>
            </w:r>
            <w:r w:rsidRPr="007A18BA">
              <w:rPr>
                <w:rFonts w:ascii="Tahoma" w:hAnsi="Tahoma" w:cs="Tahoma"/>
                <w:b/>
                <w:i/>
                <w:color w:val="244061" w:themeColor="accent1" w:themeShade="80"/>
                <w:sz w:val="22"/>
                <w:szCs w:val="22"/>
              </w:rPr>
              <w:t>.</w:t>
            </w:r>
          </w:p>
        </w:tc>
      </w:tr>
      <w:tr w:rsidR="00D0248D" w:rsidRPr="007A18BA" w14:paraId="35DD79B6" w14:textId="77777777" w:rsidTr="00185431">
        <w:trPr>
          <w:trHeight w:val="70"/>
          <w:jc w:val="center"/>
        </w:trPr>
        <w:tc>
          <w:tcPr>
            <w:tcW w:w="8909" w:type="dxa"/>
            <w:gridSpan w:val="2"/>
            <w:shd w:val="clear" w:color="auto" w:fill="auto"/>
            <w:vAlign w:val="center"/>
          </w:tcPr>
          <w:p w14:paraId="260556BE" w14:textId="77777777" w:rsidR="00D0248D" w:rsidRPr="007A18BA" w:rsidRDefault="00D0248D" w:rsidP="003932ED">
            <w:pPr>
              <w:pStyle w:val="Prrafodelista"/>
              <w:numPr>
                <w:ilvl w:val="1"/>
                <w:numId w:val="33"/>
              </w:numPr>
              <w:ind w:left="403"/>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Para la evaluación, ENTEL S.A. solicita al oferente, que la </w:t>
            </w:r>
            <w:r w:rsidRPr="007A18BA">
              <w:rPr>
                <w:rFonts w:ascii="Tahoma" w:hAnsi="Tahoma" w:cs="Tahoma"/>
                <w:b/>
                <w:color w:val="244061" w:themeColor="accent1" w:themeShade="80"/>
                <w:sz w:val="22"/>
                <w:szCs w:val="22"/>
              </w:rPr>
              <w:t>documentación técnica</w:t>
            </w:r>
            <w:r w:rsidRPr="007A18BA">
              <w:rPr>
                <w:rFonts w:ascii="Tahoma" w:hAnsi="Tahoma" w:cs="Tahoma"/>
                <w:color w:val="244061" w:themeColor="accent1" w:themeShade="80"/>
                <w:sz w:val="22"/>
                <w:szCs w:val="22"/>
              </w:rPr>
              <w:t xml:space="preserve"> </w:t>
            </w:r>
            <w:r w:rsidRPr="007A18BA">
              <w:rPr>
                <w:rFonts w:ascii="Tahoma" w:hAnsi="Tahoma" w:cs="Tahoma"/>
                <w:b/>
                <w:color w:val="244061" w:themeColor="accent1" w:themeShade="80"/>
                <w:sz w:val="22"/>
                <w:szCs w:val="22"/>
              </w:rPr>
              <w:t>y su propuesta</w:t>
            </w:r>
            <w:r w:rsidRPr="007A18BA">
              <w:rPr>
                <w:rFonts w:ascii="Tahoma" w:hAnsi="Tahoma" w:cs="Tahoma"/>
                <w:color w:val="244061" w:themeColor="accent1" w:themeShade="80"/>
                <w:sz w:val="22"/>
                <w:szCs w:val="22"/>
              </w:rPr>
              <w:t xml:space="preserve"> se entregue en un (1) ejemplar (original) y  una copia en formato electrónico (CD-ROM, DVD-ROM o Memoria flash) con archivos no protegidos contra </w:t>
            </w:r>
            <w:r w:rsidRPr="007A18BA">
              <w:rPr>
                <w:rFonts w:ascii="Tahoma" w:hAnsi="Tahoma" w:cs="Tahoma"/>
                <w:color w:val="244061" w:themeColor="accent1" w:themeShade="80"/>
                <w:sz w:val="22"/>
                <w:szCs w:val="22"/>
              </w:rPr>
              <w:lastRenderedPageBreak/>
              <w:t>lectura o impresión, este último si fuera el caso.</w:t>
            </w:r>
          </w:p>
        </w:tc>
      </w:tr>
    </w:tbl>
    <w:p w14:paraId="0C9307EC" w14:textId="77777777" w:rsidR="00393ED2" w:rsidRPr="007A18BA" w:rsidRDefault="00393ED2" w:rsidP="00393ED2">
      <w:pPr>
        <w:jc w:val="both"/>
        <w:rPr>
          <w:rFonts w:ascii="Tahoma" w:hAnsi="Tahoma" w:cs="Tahoma"/>
          <w:color w:val="244061" w:themeColor="accent1" w:themeShade="80"/>
          <w:sz w:val="22"/>
          <w:szCs w:val="22"/>
          <w:highlight w:val="yellow"/>
          <w:lang w:val="es-BO"/>
        </w:rPr>
      </w:pPr>
    </w:p>
    <w:p w14:paraId="7FA3A32D" w14:textId="77777777" w:rsidR="00393ED2" w:rsidRPr="007A18BA" w:rsidRDefault="00393ED2" w:rsidP="00393ED2">
      <w:pPr>
        <w:jc w:val="both"/>
        <w:rPr>
          <w:rFonts w:ascii="Tahoma" w:hAnsi="Tahoma" w:cs="Tahoma"/>
          <w:color w:val="244061" w:themeColor="accent1" w:themeShade="80"/>
          <w:sz w:val="22"/>
          <w:szCs w:val="22"/>
          <w:highlight w:val="yellow"/>
          <w:lang w:val="es-BO"/>
        </w:rPr>
      </w:pPr>
    </w:p>
    <w:p w14:paraId="43B7E943" w14:textId="77777777" w:rsidR="00393ED2" w:rsidRPr="007A18BA" w:rsidRDefault="00393ED2" w:rsidP="00393ED2">
      <w:pPr>
        <w:jc w:val="both"/>
        <w:rPr>
          <w:rFonts w:ascii="Tahoma" w:hAnsi="Tahoma" w:cs="Tahoma"/>
          <w:color w:val="244061" w:themeColor="accent1" w:themeShade="80"/>
          <w:sz w:val="22"/>
          <w:szCs w:val="22"/>
          <w:highlight w:val="yellow"/>
          <w:lang w:val="es-BO"/>
        </w:rPr>
      </w:pPr>
    </w:p>
    <w:p w14:paraId="017C892F" w14:textId="77777777" w:rsidR="00393ED2" w:rsidRPr="007A18BA" w:rsidRDefault="00393ED2" w:rsidP="003932ED">
      <w:pPr>
        <w:pStyle w:val="TITULOS"/>
        <w:numPr>
          <w:ilvl w:val="0"/>
          <w:numId w:val="21"/>
        </w:numPr>
        <w:spacing w:after="0"/>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FORMA DE CALIFICACIÓN    </w:t>
      </w:r>
    </w:p>
    <w:p w14:paraId="21A77B63"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color w:val="244061" w:themeColor="accent1" w:themeShade="80"/>
          <w:sz w:val="22"/>
          <w:szCs w:val="22"/>
          <w:lang w:val="es-ES_tradnl" w:eastAsia="en-US" w:bidi="en-US"/>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y NO CUMPLE:</w:t>
      </w:r>
    </w:p>
    <w:p w14:paraId="313537FE"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p>
    <w:p w14:paraId="61B1E500"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CUMPLE.</w:t>
      </w:r>
      <w:r w:rsidRPr="007A18BA">
        <w:rPr>
          <w:rFonts w:ascii="Tahoma" w:hAnsi="Tahoma" w:cs="Tahoma"/>
          <w:color w:val="244061" w:themeColor="accent1" w:themeShade="80"/>
          <w:sz w:val="22"/>
          <w:szCs w:val="22"/>
          <w:lang w:val="es-ES_tradnl" w:eastAsia="en-US" w:bidi="en-US"/>
        </w:rPr>
        <w:t xml:space="preserve"> Define que satisface completamente el requisito técnico solicitado, a simple requerimiento de parte de ENTEL S.A. y se entiende que está incluido en la propuesta técnica-económica del OFERENTE.</w:t>
      </w:r>
    </w:p>
    <w:p w14:paraId="00AB0B68"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p>
    <w:p w14:paraId="3CE13AD8" w14:textId="77777777" w:rsidR="00D0248D" w:rsidRPr="007A18BA" w:rsidRDefault="00D0248D" w:rsidP="00D0248D">
      <w:pPr>
        <w:ind w:left="567"/>
        <w:jc w:val="both"/>
        <w:rPr>
          <w:rFonts w:ascii="Tahoma" w:hAnsi="Tahoma" w:cs="Tahoma"/>
          <w:color w:val="244061" w:themeColor="accent1" w:themeShade="80"/>
          <w:sz w:val="22"/>
          <w:szCs w:val="22"/>
          <w:lang w:val="es-ES_tradnl" w:eastAsia="en-US" w:bidi="en-US"/>
        </w:rPr>
      </w:pPr>
      <w:r w:rsidRPr="007A18BA">
        <w:rPr>
          <w:rFonts w:ascii="Tahoma" w:hAnsi="Tahoma" w:cs="Tahoma"/>
          <w:b/>
          <w:color w:val="244061" w:themeColor="accent1" w:themeShade="80"/>
          <w:sz w:val="22"/>
          <w:szCs w:val="22"/>
          <w:lang w:val="es-ES_tradnl" w:eastAsia="en-US" w:bidi="en-US"/>
        </w:rPr>
        <w:t>NO CUMPLE.</w:t>
      </w:r>
      <w:r w:rsidRPr="007A18BA">
        <w:rPr>
          <w:rFonts w:ascii="Tahoma" w:hAnsi="Tahoma" w:cs="Tahoma"/>
          <w:color w:val="244061" w:themeColor="accent1" w:themeShade="80"/>
          <w:sz w:val="22"/>
          <w:szCs w:val="22"/>
          <w:lang w:val="es-ES_tradnl" w:eastAsia="en-US" w:bidi="en-US"/>
        </w:rPr>
        <w:t xml:space="preserve"> Define que no satisface parcial o completamente el requisito técnico solicitado.</w:t>
      </w:r>
    </w:p>
    <w:p w14:paraId="279B54CD" w14:textId="77777777" w:rsidR="00D0248D" w:rsidRPr="007A18BA" w:rsidRDefault="00D0248D" w:rsidP="00D0248D">
      <w:pPr>
        <w:ind w:left="567"/>
        <w:jc w:val="both"/>
        <w:rPr>
          <w:rFonts w:ascii="Tahoma" w:hAnsi="Tahoma" w:cs="Tahoma"/>
          <w:color w:val="244061" w:themeColor="accent1" w:themeShade="80"/>
          <w:sz w:val="22"/>
          <w:szCs w:val="22"/>
          <w:lang w:val="es-BO" w:eastAsia="en-US"/>
        </w:rPr>
      </w:pPr>
    </w:p>
    <w:p w14:paraId="0D1103BC" w14:textId="77777777" w:rsidR="00D0248D" w:rsidRPr="007A18BA" w:rsidRDefault="006F7375" w:rsidP="003932ED">
      <w:pPr>
        <w:pStyle w:val="TITULOS"/>
        <w:numPr>
          <w:ilvl w:val="1"/>
          <w:numId w:val="21"/>
        </w:numPr>
        <w:spacing w:after="0"/>
        <w:jc w:val="both"/>
        <w:rPr>
          <w:rFonts w:ascii="Tahoma" w:hAnsi="Tahoma" w:cs="Tahoma"/>
          <w:bCs w:val="0"/>
          <w:color w:val="244061" w:themeColor="accent1" w:themeShade="80"/>
          <w:sz w:val="22"/>
          <w:szCs w:val="22"/>
          <w:lang w:val="es-ES_tradnl" w:bidi="en-US"/>
        </w:rPr>
      </w:pPr>
      <w:r w:rsidRPr="007A18BA">
        <w:rPr>
          <w:rFonts w:ascii="Tahoma" w:hAnsi="Tahoma" w:cs="Tahoma"/>
          <w:bCs w:val="0"/>
          <w:color w:val="244061" w:themeColor="accent1" w:themeShade="80"/>
          <w:sz w:val="22"/>
          <w:szCs w:val="22"/>
          <w:lang w:val="es-ES_tradnl" w:bidi="en-US"/>
        </w:rPr>
        <w:t>CRITERIOS MANDATORIOS</w:t>
      </w:r>
    </w:p>
    <w:p w14:paraId="60C8ECCE" w14:textId="77777777" w:rsidR="00D0248D" w:rsidRPr="007A18BA" w:rsidRDefault="00D0248D" w:rsidP="00D0248D">
      <w:pPr>
        <w:ind w:left="348"/>
        <w:rPr>
          <w:rFonts w:ascii="Tahoma" w:hAnsi="Tahoma" w:cs="Tahoma"/>
          <w:color w:val="244061" w:themeColor="accent1" w:themeShade="80"/>
          <w:sz w:val="22"/>
          <w:szCs w:val="22"/>
          <w:lang w:val="es-ES_tradnl" w:eastAsia="en-US" w:bidi="en-US"/>
        </w:rPr>
      </w:pPr>
    </w:p>
    <w:p w14:paraId="17318CCE" w14:textId="77777777" w:rsidR="00D0248D" w:rsidRPr="007A18BA" w:rsidRDefault="00D0248D" w:rsidP="00D0248D">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criterios MANDATORIOS serán evaluados bajo la modalidad CUMPLE o NO C</w:t>
      </w:r>
      <w:r w:rsidR="00F026B9" w:rsidRPr="007A18BA">
        <w:rPr>
          <w:rFonts w:ascii="Tahoma" w:hAnsi="Tahoma" w:cs="Tahoma"/>
          <w:color w:val="244061" w:themeColor="accent1" w:themeShade="80"/>
          <w:sz w:val="22"/>
          <w:szCs w:val="22"/>
        </w:rPr>
        <w:t>UMPLE, con una ponderación de 70</w:t>
      </w:r>
      <w:r w:rsidRPr="007A18BA">
        <w:rPr>
          <w:rFonts w:ascii="Tahoma" w:hAnsi="Tahoma" w:cs="Tahoma"/>
          <w:color w:val="244061" w:themeColor="accent1" w:themeShade="80"/>
          <w:sz w:val="22"/>
          <w:szCs w:val="22"/>
        </w:rPr>
        <w:t>% (</w:t>
      </w:r>
      <w:r w:rsidR="00F026B9" w:rsidRPr="007A18BA">
        <w:rPr>
          <w:rFonts w:ascii="Tahoma" w:hAnsi="Tahoma" w:cs="Tahoma"/>
          <w:color w:val="244061" w:themeColor="accent1" w:themeShade="80"/>
          <w:sz w:val="22"/>
          <w:szCs w:val="22"/>
        </w:rPr>
        <w:t>Setenta</w:t>
      </w:r>
      <w:r w:rsidRPr="007A18BA">
        <w:rPr>
          <w:rFonts w:ascii="Tahoma" w:hAnsi="Tahoma" w:cs="Tahoma"/>
          <w:color w:val="244061" w:themeColor="accent1" w:themeShade="80"/>
          <w:sz w:val="22"/>
          <w:szCs w:val="22"/>
        </w:rPr>
        <w:t xml:space="preserve"> por ciento) del total de la calificación cuando existan criterios calificables, caso contrario su calificación corresponde al cien (100) por ciento.</w:t>
      </w:r>
    </w:p>
    <w:p w14:paraId="62F378E0" w14:textId="77777777" w:rsidR="00D0248D" w:rsidRPr="007A18BA" w:rsidRDefault="00D0248D" w:rsidP="00D0248D">
      <w:pPr>
        <w:pStyle w:val="Continuarlista"/>
        <w:spacing w:before="120"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Los oferentes deberán cumplir con todos los criterios mandatorios, el incumplimiento de cualquier criterio mandatorio, descalificará al oferente para proseguir con el proceso.</w:t>
      </w:r>
    </w:p>
    <w:p w14:paraId="31711280" w14:textId="77777777" w:rsidR="00D0248D" w:rsidRPr="007A18BA" w:rsidRDefault="00D0248D" w:rsidP="00D0248D">
      <w:pPr>
        <w:ind w:left="1418"/>
        <w:jc w:val="both"/>
        <w:rPr>
          <w:rFonts w:ascii="Tahoma" w:hAnsi="Tahoma" w:cs="Tahoma"/>
          <w:color w:val="244061" w:themeColor="accent1" w:themeShade="80"/>
          <w:sz w:val="22"/>
          <w:szCs w:val="22"/>
          <w:lang w:val="es-BO" w:eastAsia="en-US" w:bidi="en-US"/>
        </w:rPr>
      </w:pPr>
    </w:p>
    <w:p w14:paraId="59DF8C45" w14:textId="77777777" w:rsidR="006F7375" w:rsidRPr="007A18BA" w:rsidRDefault="006F7375" w:rsidP="00B64CD5">
      <w:pPr>
        <w:pStyle w:val="Continuarlista"/>
        <w:ind w:left="0" w:firstLine="283"/>
        <w:rPr>
          <w:rFonts w:ascii="Tahoma" w:hAnsi="Tahoma" w:cs="Tahoma"/>
          <w:b/>
          <w:bCs/>
          <w:color w:val="244061" w:themeColor="accent1" w:themeShade="80"/>
          <w:sz w:val="22"/>
          <w:szCs w:val="22"/>
          <w:lang w:val="es-ES_tradnl"/>
        </w:rPr>
      </w:pPr>
      <w:r w:rsidRPr="007A18BA">
        <w:rPr>
          <w:rFonts w:ascii="Tahoma" w:hAnsi="Tahoma" w:cs="Tahoma"/>
          <w:b/>
          <w:color w:val="244061" w:themeColor="accent1" w:themeShade="80"/>
          <w:sz w:val="22"/>
          <w:szCs w:val="22"/>
          <w:lang w:val="es-ES" w:eastAsia="es-ES"/>
        </w:rPr>
        <w:t xml:space="preserve">2.2 </w:t>
      </w:r>
      <w:r w:rsidRPr="007A18BA">
        <w:rPr>
          <w:rFonts w:ascii="Tahoma" w:hAnsi="Tahoma" w:cs="Tahoma"/>
          <w:b/>
          <w:bCs/>
          <w:color w:val="244061" w:themeColor="accent1" w:themeShade="80"/>
          <w:sz w:val="22"/>
          <w:szCs w:val="22"/>
          <w:lang w:val="es-ES_tradnl"/>
        </w:rPr>
        <w:t>CRITERIOS CALIFICABLES.</w:t>
      </w:r>
    </w:p>
    <w:p w14:paraId="70150FC0" w14:textId="77777777" w:rsidR="006F7375" w:rsidRPr="007A18BA" w:rsidRDefault="006F7375" w:rsidP="006F7375">
      <w:pPr>
        <w:pStyle w:val="Continuarlista"/>
        <w:spacing w:before="12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Los criterios Calificables, tendrán una ponderación de </w:t>
      </w:r>
      <w:r w:rsidR="00F026B9" w:rsidRPr="007A18BA">
        <w:rPr>
          <w:rFonts w:ascii="Tahoma" w:hAnsi="Tahoma" w:cs="Tahoma"/>
          <w:color w:val="244061" w:themeColor="accent1" w:themeShade="80"/>
          <w:sz w:val="22"/>
          <w:szCs w:val="22"/>
        </w:rPr>
        <w:t>30</w:t>
      </w:r>
      <w:r w:rsidRPr="007A18BA">
        <w:rPr>
          <w:rFonts w:ascii="Tahoma" w:hAnsi="Tahoma" w:cs="Tahoma"/>
          <w:color w:val="244061" w:themeColor="accent1" w:themeShade="80"/>
          <w:sz w:val="22"/>
          <w:szCs w:val="22"/>
        </w:rPr>
        <w:t>%</w:t>
      </w:r>
      <w:r w:rsidR="00F026B9" w:rsidRPr="007A18BA">
        <w:rPr>
          <w:rFonts w:ascii="Tahoma" w:hAnsi="Tahoma" w:cs="Tahoma"/>
          <w:color w:val="244061" w:themeColor="accent1" w:themeShade="80"/>
          <w:sz w:val="22"/>
          <w:szCs w:val="22"/>
        </w:rPr>
        <w:t xml:space="preserve"> (Treinta por ciento)</w:t>
      </w:r>
      <w:r w:rsidRPr="007A18BA">
        <w:rPr>
          <w:rFonts w:ascii="Tahoma" w:hAnsi="Tahoma" w:cs="Tahoma"/>
          <w:color w:val="244061" w:themeColor="accent1" w:themeShade="80"/>
          <w:sz w:val="22"/>
          <w:szCs w:val="22"/>
        </w:rPr>
        <w:t xml:space="preserve"> y serán evaluados de acuerdo a las siguientes formulas.</w:t>
      </w:r>
    </w:p>
    <w:p w14:paraId="730A2D09" w14:textId="77777777" w:rsidR="006F7375" w:rsidRPr="007A18BA" w:rsidRDefault="006F7375" w:rsidP="006F7375">
      <w:pPr>
        <w:pStyle w:val="Continuarlista"/>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fórmula para los puntos CALIFICABLES,  en los que ENTEL S.A. requiere menor tiempo/sensibilidad y otros es:</w:t>
      </w:r>
    </w:p>
    <w:p w14:paraId="686EAEE0" w14:textId="77777777" w:rsidR="006F7375" w:rsidRPr="007A18BA" w:rsidRDefault="006F7375" w:rsidP="006F7375">
      <w:pPr>
        <w:pStyle w:val="Continuarlista"/>
        <w:spacing w:after="0"/>
        <w:ind w:left="1080"/>
        <w:rPr>
          <w:rFonts w:ascii="Tahoma" w:hAnsi="Tahoma" w:cs="Tahoma"/>
          <w:color w:val="244061" w:themeColor="accent1" w:themeShade="80"/>
          <w:sz w:val="22"/>
          <w:szCs w:val="22"/>
        </w:rPr>
      </w:pPr>
    </w:p>
    <w:p w14:paraId="7937A3E9" w14:textId="77777777" w:rsidR="006F7375" w:rsidRPr="007A18BA" w:rsidRDefault="006F7375" w:rsidP="006F7375">
      <w:pPr>
        <w:pStyle w:val="Continuarlista"/>
        <w:spacing w:after="0"/>
        <w:ind w:left="1080"/>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2FDE99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4.5pt" o:ole="" o:allowoverlap="f">
            <v:imagedata r:id="rId15" o:title=""/>
          </v:shape>
          <o:OLEObject Type="Embed" ProgID="Equation.3" ShapeID="_x0000_i1025" DrawAspect="Content" ObjectID="_1562508948" r:id="rId16"/>
        </w:object>
      </w:r>
    </w:p>
    <w:p w14:paraId="669807FF" w14:textId="77777777" w:rsidR="006F7375" w:rsidRPr="007A18BA" w:rsidRDefault="006F7375" w:rsidP="006F7375">
      <w:pPr>
        <w:pStyle w:val="Continuarlista"/>
        <w:spacing w:after="0"/>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7177A045"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C_Mínima = Cantidad mínima ofrecida de todas las propuestas.</w:t>
      </w:r>
    </w:p>
    <w:p w14:paraId="154C60B8"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2E272AD1"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Ponderación = De acuerdo a tabla de Calificación Técnica </w:t>
      </w:r>
    </w:p>
    <w:p w14:paraId="2FA261B4" w14:textId="77777777" w:rsidR="006F7375" w:rsidRPr="007A18BA" w:rsidRDefault="006F7375" w:rsidP="006F7375">
      <w:pPr>
        <w:pStyle w:val="Continuarlista"/>
        <w:spacing w:after="0"/>
        <w:ind w:left="643"/>
        <w:jc w:val="left"/>
        <w:rPr>
          <w:rFonts w:ascii="Tahoma" w:hAnsi="Tahoma" w:cs="Tahoma"/>
          <w:color w:val="244061" w:themeColor="accent1" w:themeShade="80"/>
          <w:sz w:val="22"/>
          <w:szCs w:val="22"/>
        </w:rPr>
      </w:pPr>
    </w:p>
    <w:p w14:paraId="038AFEB3" w14:textId="77777777" w:rsidR="006F7375" w:rsidRPr="007A18BA" w:rsidRDefault="006F7375" w:rsidP="006F7375">
      <w:pPr>
        <w:pStyle w:val="Continuarlista"/>
        <w:spacing w:after="0"/>
        <w:ind w:left="108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La fórmula para la calificación de ítems en los que ENTEL S.A. requiere la mayor cantidad/capacidad y otros es:</w:t>
      </w:r>
    </w:p>
    <w:p w14:paraId="0659D75F" w14:textId="77777777" w:rsidR="006F7375" w:rsidRPr="007A18BA" w:rsidRDefault="006F7375" w:rsidP="006F7375">
      <w:pPr>
        <w:pStyle w:val="Continuarlista"/>
        <w:spacing w:after="0"/>
        <w:ind w:left="643"/>
        <w:jc w:val="left"/>
        <w:rPr>
          <w:rFonts w:ascii="Tahoma" w:hAnsi="Tahoma" w:cs="Tahoma"/>
          <w:color w:val="244061" w:themeColor="accent1" w:themeShade="80"/>
          <w:sz w:val="22"/>
          <w:szCs w:val="22"/>
        </w:rPr>
      </w:pPr>
    </w:p>
    <w:p w14:paraId="3FA80FC9" w14:textId="77777777" w:rsidR="006F7375" w:rsidRPr="007A18BA" w:rsidRDefault="006F7375" w:rsidP="006F7375">
      <w:pPr>
        <w:pStyle w:val="Continuarlista"/>
        <w:spacing w:after="0"/>
        <w:ind w:left="1134"/>
        <w:jc w:val="center"/>
        <w:rPr>
          <w:rFonts w:ascii="Tahoma" w:hAnsi="Tahoma" w:cs="Tahoma"/>
          <w:color w:val="244061" w:themeColor="accent1" w:themeShade="80"/>
          <w:sz w:val="22"/>
          <w:szCs w:val="22"/>
        </w:rPr>
      </w:pPr>
      <w:r w:rsidRPr="007A18BA">
        <w:rPr>
          <w:rFonts w:ascii="Tahoma" w:hAnsi="Tahoma" w:cs="Tahoma"/>
          <w:color w:val="244061" w:themeColor="accent1" w:themeShade="80"/>
          <w:position w:val="-28"/>
          <w:sz w:val="22"/>
          <w:szCs w:val="22"/>
        </w:rPr>
        <w:object w:dxaOrig="2700" w:dyaOrig="660" w14:anchorId="09BA44EA">
          <v:shape id="_x0000_i1026" type="#_x0000_t75" style="width:143.25pt;height:36.75pt;mso-position-horizontal:left" o:ole="" o:allowoverlap="f">
            <v:imagedata r:id="rId17" o:title=""/>
          </v:shape>
          <o:OLEObject Type="Embed" ProgID="Equation.3" ShapeID="_x0000_i1026" DrawAspect="Content" ObjectID="_1562508949" r:id="rId18"/>
        </w:object>
      </w:r>
    </w:p>
    <w:p w14:paraId="2D72554E" w14:textId="77777777" w:rsidR="006F7375" w:rsidRPr="007A18BA" w:rsidRDefault="006F7375" w:rsidP="006F7375">
      <w:pPr>
        <w:pStyle w:val="Continuarlista"/>
        <w:ind w:left="1351" w:firstLine="65"/>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Dónde:</w:t>
      </w:r>
    </w:p>
    <w:p w14:paraId="163F6F86"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C_Ofrecida = Cantidad ofrecida en la propuesta.</w:t>
      </w:r>
    </w:p>
    <w:p w14:paraId="1AA62785" w14:textId="77777777" w:rsidR="006F7375" w:rsidRPr="007A18BA" w:rsidRDefault="006F7375" w:rsidP="006F7375">
      <w:pPr>
        <w:pStyle w:val="Continuarlista"/>
        <w:spacing w:after="0"/>
        <w:ind w:left="2059"/>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C_Máxima = Cantidad máxima ofrecida de todas las propuestas.</w:t>
      </w:r>
    </w:p>
    <w:p w14:paraId="7346E9DD" w14:textId="77777777" w:rsidR="006F7375" w:rsidRPr="007A18BA" w:rsidRDefault="006F7375" w:rsidP="006F7375">
      <w:pPr>
        <w:pStyle w:val="Continuarlista"/>
        <w:spacing w:after="0"/>
        <w:ind w:left="1633" w:firstLine="426"/>
        <w:jc w:val="left"/>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Ponderación = De acuerdo a tabla de Calificación Técnica</w:t>
      </w:r>
    </w:p>
    <w:p w14:paraId="0286A73E" w14:textId="64CA5FE8" w:rsidR="0038127F" w:rsidRPr="007A18BA" w:rsidRDefault="006F7375" w:rsidP="006F7375">
      <w:pPr>
        <w:pStyle w:val="Continuarlista"/>
        <w:spacing w:before="120" w:after="0"/>
        <w:ind w:left="0"/>
        <w:rPr>
          <w:rFonts w:ascii="Tahoma" w:hAnsi="Tahoma" w:cs="Tahoma"/>
          <w:b/>
          <w:bCs/>
          <w:color w:val="244061" w:themeColor="accent1" w:themeShade="80"/>
          <w:sz w:val="22"/>
          <w:szCs w:val="22"/>
        </w:rPr>
      </w:pPr>
      <w:r w:rsidRPr="007A18BA">
        <w:rPr>
          <w:rFonts w:ascii="Tahoma" w:hAnsi="Tahoma" w:cs="Tahoma"/>
          <w:bCs/>
          <w:color w:val="244061" w:themeColor="accent1" w:themeShade="80"/>
          <w:sz w:val="22"/>
          <w:szCs w:val="22"/>
        </w:rPr>
        <w:t xml:space="preserve">La nota mínima de aprobación se encuentra definida en el </w:t>
      </w:r>
      <w:r w:rsidRPr="007A18BA">
        <w:rPr>
          <w:rFonts w:ascii="Tahoma" w:hAnsi="Tahoma" w:cs="Tahoma"/>
          <w:bCs/>
          <w:i/>
          <w:color w:val="244061" w:themeColor="accent1" w:themeShade="80"/>
          <w:sz w:val="22"/>
          <w:szCs w:val="22"/>
        </w:rPr>
        <w:t xml:space="preserve">CUADRO DE CALIFICACIÓN RESUMEN DE CRITERIOS MANDATORIOS </w:t>
      </w:r>
    </w:p>
    <w:p w14:paraId="02CAB4FE" w14:textId="77777777" w:rsidR="006F7375" w:rsidRPr="007A18BA" w:rsidRDefault="006F7375" w:rsidP="006F7375">
      <w:pPr>
        <w:pStyle w:val="Continuarlista"/>
        <w:spacing w:before="120" w:after="0"/>
        <w:ind w:left="0"/>
        <w:rPr>
          <w:rFonts w:ascii="Tahoma" w:hAnsi="Tahoma" w:cs="Tahoma"/>
          <w:b/>
          <w:bCs/>
          <w:color w:val="244061" w:themeColor="accent1" w:themeShade="80"/>
          <w:sz w:val="22"/>
          <w:szCs w:val="22"/>
        </w:rPr>
      </w:pPr>
    </w:p>
    <w:tbl>
      <w:tblPr>
        <w:tblW w:w="45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3"/>
        <w:gridCol w:w="1466"/>
        <w:gridCol w:w="1509"/>
        <w:gridCol w:w="1485"/>
        <w:gridCol w:w="1491"/>
        <w:gridCol w:w="1417"/>
      </w:tblGrid>
      <w:tr w:rsidR="00321613" w:rsidRPr="00321613" w14:paraId="7563ADAF" w14:textId="77777777" w:rsidTr="00321613">
        <w:trPr>
          <w:trHeight w:val="910"/>
          <w:jc w:val="center"/>
        </w:trPr>
        <w:tc>
          <w:tcPr>
            <w:tcW w:w="513"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358E21FC" w14:textId="77777777" w:rsidR="00B64CD5" w:rsidRPr="00321613" w:rsidRDefault="00B64CD5" w:rsidP="00185431">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No.</w:t>
            </w:r>
          </w:p>
        </w:tc>
        <w:tc>
          <w:tcPr>
            <w:tcW w:w="89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8BA8361" w14:textId="77777777" w:rsidR="00B64CD5" w:rsidRPr="00321613" w:rsidRDefault="00B64CD5" w:rsidP="00185431">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Descripción</w:t>
            </w:r>
          </w:p>
        </w:tc>
        <w:tc>
          <w:tcPr>
            <w:tcW w:w="919"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64EF356"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1</w:t>
            </w:r>
          </w:p>
        </w:tc>
        <w:tc>
          <w:tcPr>
            <w:tcW w:w="90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6DD9EE93"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2</w:t>
            </w:r>
          </w:p>
        </w:tc>
        <w:tc>
          <w:tcPr>
            <w:tcW w:w="90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5CA2706A"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3</w:t>
            </w:r>
          </w:p>
        </w:tc>
        <w:tc>
          <w:tcPr>
            <w:tcW w:w="863"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5EBF8BD1" w14:textId="77777777" w:rsidR="00B64CD5" w:rsidRPr="00321613" w:rsidRDefault="00B64CD5" w:rsidP="00B64CD5">
            <w:pPr>
              <w:jc w:val="center"/>
              <w:rPr>
                <w:rFonts w:ascii="Tahoma" w:hAnsi="Tahoma" w:cs="Tahoma"/>
                <w:b/>
                <w:color w:val="FFFFFF" w:themeColor="background1"/>
                <w:sz w:val="18"/>
                <w:szCs w:val="18"/>
                <w:lang w:val="es-ES_tradnl"/>
              </w:rPr>
            </w:pPr>
            <w:r w:rsidRPr="00321613">
              <w:rPr>
                <w:rFonts w:ascii="Tahoma" w:hAnsi="Tahoma" w:cs="Tahoma"/>
                <w:b/>
                <w:color w:val="FFFFFF" w:themeColor="background1"/>
                <w:sz w:val="18"/>
                <w:szCs w:val="18"/>
                <w:lang w:val="es-ES_tradnl"/>
              </w:rPr>
              <w:t>Característica 4</w:t>
            </w:r>
          </w:p>
        </w:tc>
      </w:tr>
      <w:tr w:rsidR="004037B7" w:rsidRPr="00321613" w14:paraId="75CC796A" w14:textId="77777777" w:rsidTr="00321613">
        <w:trPr>
          <w:trHeight w:val="770"/>
          <w:jc w:val="center"/>
        </w:trPr>
        <w:tc>
          <w:tcPr>
            <w:tcW w:w="513" w:type="pct"/>
            <w:tcBorders>
              <w:top w:val="single" w:sz="4" w:space="0" w:color="004990"/>
              <w:left w:val="single" w:sz="4" w:space="0" w:color="004990"/>
              <w:bottom w:val="single" w:sz="4" w:space="0" w:color="004990"/>
              <w:right w:val="single" w:sz="4" w:space="0" w:color="004990"/>
            </w:tcBorders>
            <w:vAlign w:val="center"/>
            <w:hideMark/>
          </w:tcPr>
          <w:p w14:paraId="0C0B0DD6" w14:textId="77777777" w:rsidR="00B64CD5" w:rsidRPr="00321613" w:rsidRDefault="00B64CD5" w:rsidP="00B64CD5">
            <w:pPr>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1</w:t>
            </w:r>
          </w:p>
        </w:tc>
        <w:tc>
          <w:tcPr>
            <w:tcW w:w="893" w:type="pct"/>
            <w:tcBorders>
              <w:top w:val="single" w:sz="4" w:space="0" w:color="004990"/>
              <w:left w:val="single" w:sz="4" w:space="0" w:color="004990"/>
              <w:bottom w:val="single" w:sz="4" w:space="0" w:color="004990"/>
              <w:right w:val="single" w:sz="4" w:space="0" w:color="004990"/>
            </w:tcBorders>
            <w:vAlign w:val="center"/>
            <w:hideMark/>
          </w:tcPr>
          <w:p w14:paraId="1F1E7694"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Empresa especializada en administración de almacenes técnicos</w:t>
            </w:r>
          </w:p>
        </w:tc>
        <w:tc>
          <w:tcPr>
            <w:tcW w:w="919" w:type="pct"/>
            <w:tcBorders>
              <w:top w:val="single" w:sz="4" w:space="0" w:color="004990"/>
              <w:left w:val="single" w:sz="4" w:space="0" w:color="004990"/>
              <w:bottom w:val="single" w:sz="4" w:space="0" w:color="004990"/>
              <w:right w:val="single" w:sz="4" w:space="0" w:color="004990"/>
            </w:tcBorders>
            <w:vAlign w:val="center"/>
            <w:hideMark/>
          </w:tcPr>
          <w:p w14:paraId="6EB7C934"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Opere en la ciudad de El Alto de La Paz </w:t>
            </w:r>
          </w:p>
        </w:tc>
        <w:tc>
          <w:tcPr>
            <w:tcW w:w="904" w:type="pct"/>
            <w:tcBorders>
              <w:top w:val="single" w:sz="4" w:space="0" w:color="004990"/>
              <w:left w:val="single" w:sz="4" w:space="0" w:color="004990"/>
              <w:bottom w:val="single" w:sz="4" w:space="0" w:color="004990"/>
              <w:right w:val="single" w:sz="4" w:space="0" w:color="004990"/>
            </w:tcBorders>
            <w:vAlign w:val="center"/>
            <w:hideMark/>
          </w:tcPr>
          <w:p w14:paraId="1BAECDFF"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Administración  de:</w:t>
            </w:r>
          </w:p>
          <w:p w14:paraId="1C217E17"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Almacén Técnico central.</w:t>
            </w:r>
          </w:p>
          <w:p w14:paraId="4BEEF2A6"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 Almacén Técnico </w:t>
            </w:r>
          </w:p>
          <w:p w14:paraId="28DFB049"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 Almacén técnico 2 </w:t>
            </w:r>
          </w:p>
          <w:p w14:paraId="287A9C2A" w14:textId="77777777" w:rsidR="00B64CD5" w:rsidRPr="00321613" w:rsidRDefault="00B64CD5" w:rsidP="00B64CD5">
            <w:pPr>
              <w:jc w:val="both"/>
              <w:rPr>
                <w:rFonts w:ascii="Tahoma" w:hAnsi="Tahoma" w:cs="Tahoma"/>
                <w:color w:val="244061" w:themeColor="accent1" w:themeShade="80"/>
                <w:sz w:val="18"/>
                <w:szCs w:val="18"/>
                <w:lang w:val="es-ES_tradnl"/>
              </w:rPr>
            </w:pPr>
          </w:p>
        </w:tc>
        <w:tc>
          <w:tcPr>
            <w:tcW w:w="908" w:type="pct"/>
            <w:tcBorders>
              <w:top w:val="single" w:sz="4" w:space="0" w:color="004990"/>
              <w:left w:val="single" w:sz="4" w:space="0" w:color="004990"/>
              <w:bottom w:val="single" w:sz="4" w:space="0" w:color="004990"/>
              <w:right w:val="single" w:sz="4" w:space="0" w:color="004990"/>
            </w:tcBorders>
          </w:tcPr>
          <w:p w14:paraId="02C5C137" w14:textId="77777777" w:rsidR="00B64CD5" w:rsidRPr="00321613" w:rsidRDefault="00B64CD5" w:rsidP="00B64CD5">
            <w:pPr>
              <w:jc w:val="both"/>
              <w:rPr>
                <w:rFonts w:ascii="Tahoma" w:hAnsi="Tahoma" w:cs="Tahoma"/>
                <w:color w:val="244061" w:themeColor="accent1" w:themeShade="80"/>
                <w:sz w:val="18"/>
                <w:szCs w:val="18"/>
                <w:lang w:val="es-ES_tradnl"/>
              </w:rPr>
            </w:pPr>
          </w:p>
          <w:p w14:paraId="7792192B"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Personal  especializado  en el manejo de material técnico</w:t>
            </w:r>
          </w:p>
        </w:tc>
        <w:tc>
          <w:tcPr>
            <w:tcW w:w="863" w:type="pct"/>
            <w:tcBorders>
              <w:top w:val="single" w:sz="4" w:space="0" w:color="004990"/>
              <w:left w:val="single" w:sz="4" w:space="0" w:color="004990"/>
              <w:bottom w:val="single" w:sz="4" w:space="0" w:color="004990"/>
              <w:right w:val="single" w:sz="4" w:space="0" w:color="004990"/>
            </w:tcBorders>
          </w:tcPr>
          <w:p w14:paraId="3ADC7DAF" w14:textId="77777777" w:rsidR="00B64CD5" w:rsidRPr="00321613" w:rsidRDefault="00B64CD5" w:rsidP="00B64CD5">
            <w:pPr>
              <w:jc w:val="both"/>
              <w:rPr>
                <w:rFonts w:ascii="Tahoma" w:hAnsi="Tahoma" w:cs="Tahoma"/>
                <w:color w:val="244061" w:themeColor="accent1" w:themeShade="80"/>
                <w:sz w:val="18"/>
                <w:szCs w:val="18"/>
                <w:lang w:val="es-ES_tradnl"/>
              </w:rPr>
            </w:pPr>
          </w:p>
          <w:p w14:paraId="37CE851B" w14:textId="77777777" w:rsidR="00B64CD5" w:rsidRPr="00321613" w:rsidRDefault="00B64CD5" w:rsidP="00B64CD5">
            <w:pPr>
              <w:jc w:val="both"/>
              <w:rPr>
                <w:rFonts w:ascii="Tahoma" w:hAnsi="Tahoma" w:cs="Tahoma"/>
                <w:color w:val="244061" w:themeColor="accent1" w:themeShade="80"/>
                <w:sz w:val="18"/>
                <w:szCs w:val="18"/>
                <w:lang w:val="es-ES_tradnl"/>
              </w:rPr>
            </w:pPr>
          </w:p>
          <w:p w14:paraId="08D5312E" w14:textId="77777777" w:rsidR="00B64CD5" w:rsidRPr="00321613" w:rsidRDefault="00B64CD5" w:rsidP="00B64CD5">
            <w:pPr>
              <w:jc w:val="both"/>
              <w:rPr>
                <w:rFonts w:ascii="Tahoma" w:hAnsi="Tahoma" w:cs="Tahoma"/>
                <w:color w:val="244061" w:themeColor="accent1" w:themeShade="80"/>
                <w:sz w:val="18"/>
                <w:szCs w:val="18"/>
                <w:lang w:val="es-ES_tradnl"/>
              </w:rPr>
            </w:pPr>
            <w:r w:rsidRPr="00321613">
              <w:rPr>
                <w:rFonts w:ascii="Tahoma" w:hAnsi="Tahoma" w:cs="Tahoma"/>
                <w:color w:val="244061" w:themeColor="accent1" w:themeShade="80"/>
                <w:sz w:val="18"/>
                <w:szCs w:val="18"/>
                <w:lang w:val="es-ES_tradnl"/>
              </w:rPr>
              <w:t xml:space="preserve">Medidas de seguridad y de resguardo </w:t>
            </w:r>
          </w:p>
        </w:tc>
      </w:tr>
    </w:tbl>
    <w:p w14:paraId="405AD131" w14:textId="77777777" w:rsidR="006F7375" w:rsidRPr="007A18BA" w:rsidRDefault="006F7375" w:rsidP="006F7375">
      <w:pPr>
        <w:pStyle w:val="Continuarlista"/>
        <w:spacing w:before="120" w:after="0"/>
        <w:ind w:left="0"/>
        <w:rPr>
          <w:rFonts w:ascii="Tahoma" w:hAnsi="Tahoma" w:cs="Tahoma"/>
          <w:color w:val="244061" w:themeColor="accent1" w:themeShade="80"/>
          <w:sz w:val="22"/>
          <w:szCs w:val="22"/>
          <w:highlight w:val="yellow"/>
          <w:lang w:val="es-ES"/>
        </w:rPr>
      </w:pPr>
    </w:p>
    <w:p w14:paraId="77181E0A" w14:textId="77777777" w:rsidR="0038127F" w:rsidRPr="007A18BA" w:rsidRDefault="0038127F" w:rsidP="00393ED2">
      <w:pPr>
        <w:jc w:val="both"/>
        <w:rPr>
          <w:rFonts w:ascii="Tahoma" w:hAnsi="Tahoma" w:cs="Tahoma"/>
          <w:color w:val="244061" w:themeColor="accent1" w:themeShade="80"/>
          <w:sz w:val="22"/>
          <w:szCs w:val="22"/>
          <w:highlight w:val="yellow"/>
          <w:lang w:val="es-BO"/>
        </w:rPr>
      </w:pPr>
    </w:p>
    <w:p w14:paraId="73454C48" w14:textId="77777777" w:rsidR="00393ED2" w:rsidRPr="007A18BA" w:rsidRDefault="00393ED2" w:rsidP="003932ED">
      <w:pPr>
        <w:pStyle w:val="TITULOS"/>
        <w:numPr>
          <w:ilvl w:val="0"/>
          <w:numId w:val="21"/>
        </w:numPr>
        <w:spacing w:after="0"/>
        <w:ind w:left="426" w:hanging="426"/>
        <w:rPr>
          <w:rFonts w:ascii="Tahoma" w:hAnsi="Tahoma" w:cs="Tahoma"/>
          <w:b w:val="0"/>
          <w:i/>
          <w:color w:val="244061" w:themeColor="accent1" w:themeShade="80"/>
          <w:sz w:val="22"/>
          <w:szCs w:val="22"/>
        </w:rPr>
      </w:pPr>
      <w:r w:rsidRPr="007A18BA">
        <w:rPr>
          <w:rFonts w:ascii="Tahoma" w:hAnsi="Tahoma" w:cs="Tahoma"/>
          <w:color w:val="244061" w:themeColor="accent1" w:themeShade="80"/>
          <w:sz w:val="22"/>
          <w:szCs w:val="22"/>
        </w:rPr>
        <w:t xml:space="preserve">CARACTERÍSTICAS GENERALES Y ESPECÍFICAS </w:t>
      </w:r>
    </w:p>
    <w:p w14:paraId="448C60AA" w14:textId="77777777" w:rsidR="00142F55" w:rsidRPr="007A18BA" w:rsidRDefault="00142F55" w:rsidP="00142F55">
      <w:pPr>
        <w:rPr>
          <w:rFonts w:ascii="Tahoma" w:hAnsi="Tahoma" w:cs="Tahoma"/>
          <w:color w:val="244061" w:themeColor="accent1" w:themeShade="80"/>
          <w:sz w:val="22"/>
          <w:szCs w:val="22"/>
          <w:lang w:val="es-BO" w:eastAsia="en-US"/>
        </w:rPr>
      </w:pPr>
    </w:p>
    <w:p w14:paraId="586532FF" w14:textId="77777777" w:rsidR="00142F55" w:rsidRDefault="00142F55" w:rsidP="00142F55">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deberá presentar una propuesta técnica, sobre la forma de administración de los almacenes de ENTEL S.A. en la ciudad de El Alto, para lo cual tomará en cuenta los aspectos mencionados en el presente documento, sin que esto signifique restricción alguna a las mejoras que viera conveniente incluir. </w:t>
      </w:r>
    </w:p>
    <w:p w14:paraId="7D12B421" w14:textId="77777777" w:rsidR="0043408F" w:rsidRPr="007A18BA" w:rsidRDefault="0043408F" w:rsidP="00142F55">
      <w:pPr>
        <w:jc w:val="both"/>
        <w:rPr>
          <w:rFonts w:ascii="Tahoma" w:hAnsi="Tahoma" w:cs="Tahoma"/>
          <w:color w:val="244061" w:themeColor="accent1" w:themeShade="80"/>
          <w:sz w:val="22"/>
          <w:szCs w:val="22"/>
          <w:lang w:val="es-ES_tradnl"/>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962"/>
        <w:gridCol w:w="1416"/>
        <w:gridCol w:w="852"/>
        <w:gridCol w:w="2127"/>
      </w:tblGrid>
      <w:tr w:rsidR="00321613" w:rsidRPr="00321613" w14:paraId="392F43F8" w14:textId="77777777" w:rsidTr="00142F55">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3D62474A"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E55B5E0"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RESPUESTA DEL OFERENTE</w:t>
            </w:r>
          </w:p>
        </w:tc>
      </w:tr>
      <w:tr w:rsidR="00321613" w:rsidRPr="00321613" w14:paraId="4A2C3892" w14:textId="77777777" w:rsidTr="00321613">
        <w:trPr>
          <w:trHeight w:val="50"/>
          <w:tblHeader/>
        </w:trPr>
        <w:tc>
          <w:tcPr>
            <w:tcW w:w="538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54F42A7"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CARACTERÍSTICAS TÉCNICAS GENERALES</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CBCFE66"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97860F3"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(Llenado Obligatorio)</w:t>
            </w:r>
          </w:p>
        </w:tc>
      </w:tr>
      <w:tr w:rsidR="00321613" w:rsidRPr="00321613" w14:paraId="3431D958" w14:textId="77777777" w:rsidTr="00321613">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D832144" w14:textId="77777777" w:rsidR="00142F55" w:rsidRPr="00321613" w:rsidRDefault="00142F55" w:rsidP="00142F55">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N°</w:t>
            </w:r>
          </w:p>
        </w:tc>
        <w:tc>
          <w:tcPr>
            <w:tcW w:w="496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A9FFA94" w14:textId="77777777" w:rsidR="00142F55" w:rsidRPr="00321613" w:rsidRDefault="00142F55" w:rsidP="00142F55">
            <w:pPr>
              <w:jc w:val="center"/>
              <w:rPr>
                <w:rFonts w:ascii="Tahoma" w:hAnsi="Tahoma" w:cs="Tahoma"/>
                <w:color w:val="FFFFFF" w:themeColor="background1"/>
                <w:lang w:eastAsia="es-BO"/>
              </w:rPr>
            </w:pPr>
            <w:r w:rsidRPr="00321613">
              <w:rPr>
                <w:rFonts w:ascii="Tahoma" w:hAnsi="Tahoma" w:cs="Tahoma"/>
                <w:b/>
                <w:color w:val="FFFFFF" w:themeColor="background1"/>
                <w:lang w:eastAsia="es-BO"/>
              </w:rPr>
              <w:t>DESCRIPCIÓN</w:t>
            </w:r>
          </w:p>
        </w:tc>
        <w:tc>
          <w:tcPr>
            <w:tcW w:w="141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65CE78A"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52B88ED" w14:textId="77777777" w:rsidR="00142F55" w:rsidRPr="00321613" w:rsidRDefault="00142F55" w:rsidP="00142F55">
            <w:pPr>
              <w:jc w:val="center"/>
              <w:rPr>
                <w:rFonts w:ascii="Tahoma" w:hAnsi="Tahoma" w:cs="Tahoma"/>
                <w:b/>
                <w:bCs/>
                <w:color w:val="FFFFFF" w:themeColor="background1"/>
                <w:lang w:val="en-GB" w:eastAsia="es-BO"/>
              </w:rPr>
            </w:pPr>
            <w:r w:rsidRPr="00321613">
              <w:rPr>
                <w:rFonts w:ascii="Tahoma" w:hAnsi="Tahoma" w:cs="Tahoma"/>
                <w:b/>
                <w:bCs/>
                <w:color w:val="FFFFFF" w:themeColor="background1"/>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230C63C" w14:textId="77777777" w:rsidR="00142F55" w:rsidRPr="00321613" w:rsidRDefault="00142F55" w:rsidP="00142F55">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DOCUMENTO, PÁGINA, REFERENCIA</w:t>
            </w:r>
          </w:p>
        </w:tc>
      </w:tr>
      <w:tr w:rsidR="007A18BA" w:rsidRPr="007A18BA" w14:paraId="4F3C6F67"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6BCDDF"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CE383" w14:textId="71462E82" w:rsidR="004D091B" w:rsidRPr="004D091B" w:rsidRDefault="004D091B" w:rsidP="00480B2F">
            <w:pPr>
              <w:jc w:val="both"/>
              <w:rPr>
                <w:rFonts w:ascii="Tahoma" w:hAnsi="Tahoma" w:cs="Tahoma"/>
                <w:b/>
                <w:bCs/>
                <w:color w:val="244061" w:themeColor="accent1" w:themeShade="80"/>
                <w:sz w:val="22"/>
                <w:szCs w:val="22"/>
              </w:rPr>
            </w:pPr>
            <w:r w:rsidRPr="004D091B">
              <w:rPr>
                <w:rFonts w:ascii="Tahoma" w:hAnsi="Tahoma" w:cs="Tahoma"/>
                <w:b/>
                <w:bCs/>
                <w:color w:val="244061" w:themeColor="accent1" w:themeShade="80"/>
                <w:sz w:val="22"/>
                <w:szCs w:val="22"/>
              </w:rPr>
              <w:t xml:space="preserve">El Servicio y sus características </w:t>
            </w:r>
          </w:p>
          <w:p w14:paraId="7DC5DA18" w14:textId="5756A288" w:rsidR="00142F55" w:rsidRPr="007A18BA" w:rsidRDefault="003D02D0" w:rsidP="00480B2F">
            <w:pPr>
              <w:jc w:val="both"/>
              <w:rPr>
                <w:rFonts w:ascii="Tahoma" w:hAnsi="Tahoma" w:cs="Tahoma"/>
                <w:color w:val="244061" w:themeColor="accent1" w:themeShade="80"/>
                <w:sz w:val="22"/>
                <w:szCs w:val="22"/>
              </w:rPr>
            </w:pPr>
            <w:r>
              <w:rPr>
                <w:rFonts w:ascii="Tahoma" w:hAnsi="Tahoma" w:cs="Tahoma"/>
                <w:bCs/>
                <w:color w:val="244061" w:themeColor="accent1" w:themeShade="80"/>
                <w:sz w:val="22"/>
                <w:szCs w:val="22"/>
              </w:rPr>
              <w:t>La empresa adjudicada tiene que p</w:t>
            </w:r>
            <w:r w:rsidR="00142F55" w:rsidRPr="007A18BA">
              <w:rPr>
                <w:rFonts w:ascii="Tahoma" w:hAnsi="Tahoma" w:cs="Tahoma"/>
                <w:bCs/>
                <w:color w:val="244061" w:themeColor="accent1" w:themeShade="80"/>
                <w:sz w:val="22"/>
                <w:szCs w:val="22"/>
              </w:rPr>
              <w:t>roporcionar</w:t>
            </w:r>
            <w:r>
              <w:rPr>
                <w:rFonts w:ascii="Tahoma" w:hAnsi="Tahoma" w:cs="Tahoma"/>
                <w:bCs/>
                <w:color w:val="244061" w:themeColor="accent1" w:themeShade="80"/>
                <w:sz w:val="22"/>
                <w:szCs w:val="22"/>
              </w:rPr>
              <w:t xml:space="preserve"> el</w:t>
            </w:r>
            <w:r w:rsidR="00142F55" w:rsidRPr="007A18BA">
              <w:rPr>
                <w:rFonts w:ascii="Tahoma" w:hAnsi="Tahoma" w:cs="Tahoma"/>
                <w:bCs/>
                <w:color w:val="244061" w:themeColor="accent1" w:themeShade="80"/>
                <w:sz w:val="22"/>
                <w:szCs w:val="22"/>
              </w:rPr>
              <w:t xml:space="preserve"> </w:t>
            </w:r>
            <w:r w:rsidR="00142F55" w:rsidRPr="007A18BA">
              <w:rPr>
                <w:rFonts w:ascii="Tahoma" w:hAnsi="Tahoma" w:cs="Tahoma"/>
                <w:bCs/>
                <w:color w:val="244061" w:themeColor="accent1" w:themeShade="80"/>
                <w:sz w:val="22"/>
                <w:szCs w:val="22"/>
                <w:lang w:val="es-ES_tradnl"/>
              </w:rPr>
              <w:t>servicio de administración de almacenes, custodia, resguardo, recepción, distribución, ubicación, ordenamiento, inventarios, registros y report</w:t>
            </w:r>
            <w:r w:rsidR="00E47409" w:rsidRPr="007A18BA">
              <w:rPr>
                <w:rFonts w:ascii="Tahoma" w:hAnsi="Tahoma" w:cs="Tahoma"/>
                <w:bCs/>
                <w:color w:val="244061" w:themeColor="accent1" w:themeShade="80"/>
                <w:sz w:val="22"/>
                <w:szCs w:val="22"/>
                <w:lang w:val="es-ES_tradnl"/>
              </w:rPr>
              <w:t>í</w:t>
            </w:r>
            <w:r w:rsidR="00142F55" w:rsidRPr="007A18BA">
              <w:rPr>
                <w:rFonts w:ascii="Tahoma" w:hAnsi="Tahoma" w:cs="Tahoma"/>
                <w:bCs/>
                <w:color w:val="244061" w:themeColor="accent1" w:themeShade="80"/>
                <w:sz w:val="22"/>
                <w:szCs w:val="22"/>
                <w:lang w:val="es-ES_tradnl"/>
              </w:rPr>
              <w:t xml:space="preserve">stica de todos materiales, equipos y otros de propiedad de ENTEL S.A estableciendo el horario de trabajo de Lunes a Viernes de 9:00 a.m. a 18:30 p.m. teniendo el proponente que establecer turnos y horarios de su personal  </w:t>
            </w:r>
            <w:r w:rsidR="00142F55" w:rsidRPr="007A18BA">
              <w:rPr>
                <w:rFonts w:ascii="Tahoma" w:hAnsi="Tahoma" w:cs="Tahoma"/>
                <w:bCs/>
                <w:color w:val="244061" w:themeColor="accent1" w:themeShade="80"/>
                <w:sz w:val="22"/>
                <w:szCs w:val="22"/>
                <w:lang w:val="es-ES_tradnl"/>
              </w:rPr>
              <w:lastRenderedPageBreak/>
              <w:t xml:space="preserve">según viera conveniente para la atención  en los almacenes ubicados en </w:t>
            </w:r>
            <w:r w:rsidR="00142F55" w:rsidRPr="007A18BA">
              <w:rPr>
                <w:rFonts w:ascii="Tahoma" w:hAnsi="Tahoma" w:cs="Tahoma"/>
                <w:color w:val="244061" w:themeColor="accent1" w:themeShade="80"/>
                <w:sz w:val="22"/>
                <w:szCs w:val="22"/>
              </w:rPr>
              <w:t xml:space="preserve">la Avenida Panorámica # 22, zona 16 de Julio, asimismo la administración de otros almacenes ubicados uno en final Av. Evo Morales sector Puchu Kollo),  y otro ubicado en la Avenida Punata Inca </w:t>
            </w:r>
            <w:r w:rsidR="00FD202B" w:rsidRPr="007A18BA">
              <w:rPr>
                <w:rFonts w:ascii="Tahoma" w:hAnsi="Tahoma" w:cs="Tahoma"/>
                <w:color w:val="244061" w:themeColor="accent1" w:themeShade="80"/>
                <w:sz w:val="22"/>
                <w:szCs w:val="22"/>
              </w:rPr>
              <w:t>R</w:t>
            </w:r>
            <w:r w:rsidR="00142F55" w:rsidRPr="007A18BA">
              <w:rPr>
                <w:rFonts w:ascii="Tahoma" w:hAnsi="Tahoma" w:cs="Tahoma"/>
                <w:color w:val="244061" w:themeColor="accent1" w:themeShade="80"/>
                <w:sz w:val="22"/>
                <w:szCs w:val="22"/>
              </w:rPr>
              <w:t xml:space="preserve">oca No. 1144 Distrito 8 sector Parko Pata carretera a Senkata, todos en la ciudad de El Alto departamento de La Paz. </w:t>
            </w:r>
          </w:p>
          <w:p w14:paraId="2A4CD51D" w14:textId="0881B281"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Las características de los almacenes</w:t>
            </w:r>
            <w:r w:rsidR="00420741">
              <w:rPr>
                <w:rFonts w:ascii="Tahoma" w:hAnsi="Tahoma" w:cs="Tahoma"/>
                <w:color w:val="244061" w:themeColor="accent1" w:themeShade="80"/>
                <w:sz w:val="22"/>
                <w:szCs w:val="22"/>
              </w:rPr>
              <w:t xml:space="preserve"> administrar </w:t>
            </w:r>
            <w:r w:rsidRPr="007A18BA">
              <w:rPr>
                <w:rFonts w:ascii="Tahoma" w:hAnsi="Tahoma" w:cs="Tahoma"/>
                <w:color w:val="244061" w:themeColor="accent1" w:themeShade="80"/>
                <w:sz w:val="22"/>
                <w:szCs w:val="22"/>
              </w:rPr>
              <w:t xml:space="preserve"> son:</w:t>
            </w:r>
          </w:p>
          <w:p w14:paraId="60987FE4"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piso de </w:t>
            </w:r>
            <w:smartTag w:uri="urn:schemas-microsoft-com:office:smarttags" w:element="metricconverter">
              <w:smartTagPr>
                <w:attr w:name="ProductID" w:val="888.78 Metros Cuadrados"/>
              </w:smartTagPr>
              <w:smartTag w:uri="urn:schemas-microsoft-com:office:smarttags" w:element="metricconverter">
                <w:smartTagPr>
                  <w:attr w:name="ProductID" w:val="888.78 metros"/>
                </w:smartTagPr>
                <w:r w:rsidRPr="007A18BA">
                  <w:rPr>
                    <w:rFonts w:ascii="Tahoma" w:hAnsi="Tahoma" w:cs="Tahoma"/>
                    <w:color w:val="244061" w:themeColor="accent1" w:themeShade="80"/>
                    <w:sz w:val="22"/>
                    <w:szCs w:val="22"/>
                  </w:rPr>
                  <w:t>888.78 metros</w:t>
                </w:r>
              </w:smartTag>
              <w:r w:rsidRPr="007A18BA">
                <w:rPr>
                  <w:rFonts w:ascii="Tahoma" w:hAnsi="Tahoma" w:cs="Tahoma"/>
                  <w:color w:val="244061" w:themeColor="accent1" w:themeShade="80"/>
                  <w:sz w:val="22"/>
                  <w:szCs w:val="22"/>
                </w:rPr>
                <w:t xml:space="preserve"> cuadrados</w:t>
              </w:r>
            </w:smartTag>
          </w:p>
          <w:p w14:paraId="556F3D2C"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Rack de </w:t>
            </w:r>
            <w:smartTag w:uri="urn:schemas-microsoft-com:office:smarttags" w:element="metricconverter">
              <w:smartTagPr>
                <w:attr w:name="ProductID" w:val="888.78 Metros Cuadrados"/>
              </w:smartTagPr>
              <w:smartTag w:uri="urn:schemas-microsoft-com:office:smarttags" w:element="metricconverter">
                <w:smartTagPr>
                  <w:attr w:name="ProductID" w:val="888.78 metros"/>
                </w:smartTagPr>
                <w:r w:rsidRPr="007A18BA">
                  <w:rPr>
                    <w:rFonts w:ascii="Tahoma" w:hAnsi="Tahoma" w:cs="Tahoma"/>
                    <w:color w:val="244061" w:themeColor="accent1" w:themeShade="80"/>
                    <w:sz w:val="22"/>
                    <w:szCs w:val="22"/>
                  </w:rPr>
                  <w:t>888.78 metros</w:t>
                </w:r>
              </w:smartTag>
              <w:r w:rsidRPr="007A18BA">
                <w:rPr>
                  <w:rFonts w:ascii="Tahoma" w:hAnsi="Tahoma" w:cs="Tahoma"/>
                  <w:color w:val="244061" w:themeColor="accent1" w:themeShade="80"/>
                  <w:sz w:val="22"/>
                  <w:szCs w:val="22"/>
                </w:rPr>
                <w:t xml:space="preserve"> cuadrados</w:t>
              </w:r>
            </w:smartTag>
          </w:p>
          <w:p w14:paraId="278A97AE"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estantería de </w:t>
            </w:r>
            <w:smartTag w:uri="urn:schemas-microsoft-com:office:smarttags" w:element="metricconverter">
              <w:smartTagPr>
                <w:attr w:name="ProductID" w:val="295 Metros Cuadrados"/>
              </w:smartTagPr>
              <w:smartTag w:uri="urn:schemas-microsoft-com:office:smarttags" w:element="metricconverter">
                <w:smartTagPr>
                  <w:attr w:name="ProductID" w:val="295 metros"/>
                </w:smartTagPr>
                <w:r w:rsidRPr="007A18BA">
                  <w:rPr>
                    <w:rFonts w:ascii="Tahoma" w:hAnsi="Tahoma" w:cs="Tahoma"/>
                    <w:color w:val="244061" w:themeColor="accent1" w:themeShade="80"/>
                    <w:sz w:val="22"/>
                    <w:szCs w:val="22"/>
                  </w:rPr>
                  <w:t>295 metros</w:t>
                </w:r>
              </w:smartTag>
              <w:r w:rsidRPr="007A18BA">
                <w:rPr>
                  <w:rFonts w:ascii="Tahoma" w:hAnsi="Tahoma" w:cs="Tahoma"/>
                  <w:color w:val="244061" w:themeColor="accent1" w:themeShade="80"/>
                  <w:sz w:val="22"/>
                  <w:szCs w:val="22"/>
                </w:rPr>
                <w:t xml:space="preserve"> cuadrados</w:t>
              </w:r>
            </w:smartTag>
            <w:r w:rsidRPr="007A18BA">
              <w:rPr>
                <w:rFonts w:ascii="Tahoma" w:hAnsi="Tahoma" w:cs="Tahoma"/>
                <w:color w:val="244061" w:themeColor="accent1" w:themeShade="80"/>
                <w:sz w:val="22"/>
                <w:szCs w:val="22"/>
              </w:rPr>
              <w:t xml:space="preserve">. </w:t>
            </w:r>
          </w:p>
          <w:p w14:paraId="0AE9A7C2"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 almacén de  120  metros Techado y cercado </w:t>
            </w:r>
          </w:p>
          <w:p w14:paraId="40D58422"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almacén de 617.76 metros cuadrados</w:t>
            </w:r>
          </w:p>
          <w:p w14:paraId="5A3AF134"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almacén de 494.54 metros cuadrados</w:t>
            </w:r>
          </w:p>
          <w:p w14:paraId="22444477" w14:textId="77777777" w:rsidR="00142F55" w:rsidRPr="007A18BA" w:rsidRDefault="00FD202B"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Una área descubierta 400 </w:t>
            </w:r>
            <w:r w:rsidR="00142F55" w:rsidRPr="007A18BA">
              <w:rPr>
                <w:rFonts w:ascii="Tahoma" w:hAnsi="Tahoma" w:cs="Tahoma"/>
                <w:color w:val="244061" w:themeColor="accent1" w:themeShade="80"/>
                <w:sz w:val="22"/>
                <w:szCs w:val="22"/>
              </w:rPr>
              <w:t>metros cuadrados (</w:t>
            </w:r>
            <w:r w:rsidRPr="007A18BA">
              <w:rPr>
                <w:rFonts w:ascii="Tahoma" w:hAnsi="Tahoma" w:cs="Tahoma"/>
                <w:color w:val="244061" w:themeColor="accent1" w:themeShade="80"/>
                <w:sz w:val="22"/>
                <w:szCs w:val="22"/>
              </w:rPr>
              <w:t>de los galpones</w:t>
            </w:r>
            <w:r w:rsidR="00142F55" w:rsidRPr="007A18BA">
              <w:rPr>
                <w:rFonts w:ascii="Tahoma" w:hAnsi="Tahoma" w:cs="Tahoma"/>
                <w:color w:val="244061" w:themeColor="accent1" w:themeShade="80"/>
                <w:sz w:val="22"/>
                <w:szCs w:val="22"/>
              </w:rPr>
              <w:t>)</w:t>
            </w:r>
          </w:p>
          <w:p w14:paraId="30034446"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Una </w:t>
            </w:r>
            <w:r w:rsidR="00FD202B" w:rsidRPr="007A18BA">
              <w:rPr>
                <w:rFonts w:ascii="Tahoma" w:hAnsi="Tahoma" w:cs="Tahoma"/>
                <w:color w:val="244061" w:themeColor="accent1" w:themeShade="80"/>
                <w:sz w:val="22"/>
                <w:szCs w:val="22"/>
              </w:rPr>
              <w:t>área</w:t>
            </w:r>
            <w:r w:rsidRPr="007A18BA">
              <w:rPr>
                <w:rFonts w:ascii="Tahoma" w:hAnsi="Tahoma" w:cs="Tahoma"/>
                <w:color w:val="244061" w:themeColor="accent1" w:themeShade="80"/>
                <w:sz w:val="22"/>
                <w:szCs w:val="22"/>
              </w:rPr>
              <w:t xml:space="preserve"> descubierta con una superficie de 900 metros cuadrados enmallado. (Lateral galpones antiguos) </w:t>
            </w:r>
          </w:p>
          <w:p w14:paraId="085F105E"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Una área descubierta  con una superficie de 1500 metros (patio)</w:t>
            </w:r>
          </w:p>
          <w:p w14:paraId="42039EF2"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2 habitaciones  de 40 metros cuadrados  cada uno (Puchu Kollo)</w:t>
            </w:r>
          </w:p>
          <w:p w14:paraId="1FF5779E"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tinglado 800 metros cuadrados (Puchu Kollo)</w:t>
            </w:r>
          </w:p>
          <w:p w14:paraId="26FAA9BD"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tinglado 1000 metros cuadrados (Puchu Kollo)</w:t>
            </w:r>
          </w:p>
          <w:p w14:paraId="794E7A1E" w14:textId="75958978"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Una área descubierta  con una superficie de </w:t>
            </w:r>
            <w:r w:rsidR="00420741">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000 metros (patio Puchu Kollo)</w:t>
            </w:r>
          </w:p>
          <w:p w14:paraId="52AFD585" w14:textId="77777777"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Un almacén de 700 metros cuadrados Parko Pata camino a Senkata</w:t>
            </w:r>
          </w:p>
          <w:p w14:paraId="3E9F3CA3" w14:textId="1A983873" w:rsidR="00142F55" w:rsidRPr="007A18BA" w:rsidRDefault="00142F55" w:rsidP="00480B2F">
            <w:p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Si ENTEL viera </w:t>
            </w:r>
            <w:r w:rsidR="00FD202B" w:rsidRPr="007A18BA">
              <w:rPr>
                <w:rFonts w:ascii="Tahoma" w:hAnsi="Tahoma" w:cs="Tahoma"/>
                <w:color w:val="244061" w:themeColor="accent1" w:themeShade="80"/>
                <w:sz w:val="22"/>
                <w:szCs w:val="22"/>
              </w:rPr>
              <w:t>conveniente</w:t>
            </w:r>
            <w:r w:rsidRPr="007A18BA">
              <w:rPr>
                <w:rFonts w:ascii="Tahoma" w:hAnsi="Tahoma" w:cs="Tahoma"/>
                <w:color w:val="244061" w:themeColor="accent1" w:themeShade="80"/>
                <w:sz w:val="22"/>
                <w:szCs w:val="22"/>
              </w:rPr>
              <w:t xml:space="preserve"> el tra</w:t>
            </w:r>
            <w:r w:rsidR="00FD202B" w:rsidRPr="007A18BA">
              <w:rPr>
                <w:rFonts w:ascii="Tahoma" w:hAnsi="Tahoma" w:cs="Tahoma"/>
                <w:color w:val="244061" w:themeColor="accent1" w:themeShade="80"/>
                <w:sz w:val="22"/>
                <w:szCs w:val="22"/>
              </w:rPr>
              <w:t>s</w:t>
            </w:r>
            <w:r w:rsidRPr="007A18BA">
              <w:rPr>
                <w:rFonts w:ascii="Tahoma" w:hAnsi="Tahoma" w:cs="Tahoma"/>
                <w:color w:val="244061" w:themeColor="accent1" w:themeShade="80"/>
                <w:sz w:val="22"/>
                <w:szCs w:val="22"/>
              </w:rPr>
              <w:t>lado de su material a otra área de almacenamiento</w:t>
            </w:r>
            <w:r w:rsidR="00321613">
              <w:rPr>
                <w:rFonts w:ascii="Tahoma" w:hAnsi="Tahoma" w:cs="Tahoma"/>
                <w:color w:val="244061" w:themeColor="accent1" w:themeShade="80"/>
                <w:sz w:val="22"/>
                <w:szCs w:val="22"/>
              </w:rPr>
              <w:t xml:space="preserve"> con similares características </w:t>
            </w:r>
            <w:r w:rsidRPr="007A18BA">
              <w:rPr>
                <w:rFonts w:ascii="Tahoma" w:hAnsi="Tahoma" w:cs="Tahoma"/>
                <w:color w:val="244061" w:themeColor="accent1" w:themeShade="80"/>
                <w:sz w:val="22"/>
                <w:szCs w:val="22"/>
              </w:rPr>
              <w:t xml:space="preserve">que no estuviera mencionado anteriormente, la empresa proponente prestara en remplazo el servicio en la nueva ubicación, colaborando en </w:t>
            </w:r>
            <w:r w:rsidR="00420741">
              <w:rPr>
                <w:rFonts w:ascii="Tahoma" w:hAnsi="Tahoma" w:cs="Tahoma"/>
                <w:color w:val="244061" w:themeColor="accent1" w:themeShade="80"/>
                <w:sz w:val="22"/>
                <w:szCs w:val="22"/>
              </w:rPr>
              <w:t xml:space="preserve">la coordinación del </w:t>
            </w:r>
            <w:r w:rsidRPr="007A18BA">
              <w:rPr>
                <w:rFonts w:ascii="Tahoma" w:hAnsi="Tahoma" w:cs="Tahoma"/>
                <w:color w:val="244061" w:themeColor="accent1" w:themeShade="80"/>
                <w:sz w:val="22"/>
                <w:szCs w:val="22"/>
              </w:rPr>
              <w:t>traslado del material.</w:t>
            </w:r>
          </w:p>
          <w:p w14:paraId="7DE61393" w14:textId="36774313" w:rsidR="00142F55" w:rsidRDefault="00142F55" w:rsidP="00480B2F">
            <w:pPr>
              <w:jc w:val="both"/>
              <w:rPr>
                <w:rFonts w:ascii="Tahoma" w:hAnsi="Tahoma" w:cs="Tahoma"/>
                <w:color w:val="244061" w:themeColor="accent1" w:themeShade="80"/>
                <w:sz w:val="22"/>
                <w:szCs w:val="22"/>
                <w:lang w:val="es-ES_tradnl"/>
              </w:rPr>
            </w:pPr>
            <w:r w:rsidRPr="003D02D0">
              <w:rPr>
                <w:rFonts w:ascii="Tahoma" w:hAnsi="Tahoma" w:cs="Tahoma"/>
                <w:color w:val="244061" w:themeColor="accent1" w:themeShade="80"/>
                <w:sz w:val="22"/>
                <w:szCs w:val="22"/>
                <w:lang w:val="es-ES_tradnl"/>
              </w:rPr>
              <w:t xml:space="preserve">La empresa adjudicada además deberá proporcionar en el momento que la unidad de </w:t>
            </w:r>
            <w:r w:rsidR="00FD202B" w:rsidRPr="003D02D0">
              <w:rPr>
                <w:rFonts w:ascii="Tahoma" w:hAnsi="Tahoma" w:cs="Tahoma"/>
                <w:color w:val="244061" w:themeColor="accent1" w:themeShade="80"/>
                <w:sz w:val="22"/>
                <w:szCs w:val="22"/>
                <w:lang w:val="es-ES_tradnl"/>
              </w:rPr>
              <w:t>Logística</w:t>
            </w:r>
            <w:r w:rsidRPr="003D02D0">
              <w:rPr>
                <w:rFonts w:ascii="Tahoma" w:hAnsi="Tahoma" w:cs="Tahoma"/>
                <w:color w:val="244061" w:themeColor="accent1" w:themeShade="80"/>
                <w:sz w:val="22"/>
                <w:szCs w:val="22"/>
                <w:lang w:val="es-ES_tradnl"/>
              </w:rPr>
              <w:t xml:space="preserve"> y/o Almacenes  ENTEL S.A. requiera, el servicio de montacargas y de estibadores para </w:t>
            </w:r>
            <w:r w:rsidRPr="003D02D0">
              <w:rPr>
                <w:rFonts w:ascii="Tahoma" w:hAnsi="Tahoma" w:cs="Tahoma"/>
                <w:color w:val="244061" w:themeColor="accent1" w:themeShade="80"/>
                <w:sz w:val="22"/>
                <w:szCs w:val="22"/>
                <w:lang w:val="es-ES_tradnl"/>
              </w:rPr>
              <w:lastRenderedPageBreak/>
              <w:t>trabajos de recepción y ordenamiento</w:t>
            </w:r>
            <w:r w:rsidR="00420741" w:rsidRPr="003D02D0">
              <w:rPr>
                <w:rFonts w:ascii="Tahoma" w:hAnsi="Tahoma" w:cs="Tahoma"/>
                <w:color w:val="244061" w:themeColor="accent1" w:themeShade="80"/>
                <w:sz w:val="22"/>
                <w:szCs w:val="22"/>
                <w:lang w:val="es-ES_tradnl"/>
              </w:rPr>
              <w:t xml:space="preserve"> y distribución</w:t>
            </w:r>
            <w:r w:rsidRPr="003D02D0">
              <w:rPr>
                <w:rFonts w:ascii="Tahoma" w:hAnsi="Tahoma" w:cs="Tahoma"/>
                <w:color w:val="244061" w:themeColor="accent1" w:themeShade="80"/>
                <w:sz w:val="22"/>
                <w:szCs w:val="22"/>
                <w:lang w:val="es-ES_tradnl"/>
              </w:rPr>
              <w:t xml:space="preserve">, de manera de cumplir con los  tiempos de </w:t>
            </w:r>
            <w:r w:rsidR="00FD202B" w:rsidRPr="003D02D0">
              <w:rPr>
                <w:rFonts w:ascii="Tahoma" w:hAnsi="Tahoma" w:cs="Tahoma"/>
                <w:color w:val="244061" w:themeColor="accent1" w:themeShade="80"/>
                <w:sz w:val="22"/>
                <w:szCs w:val="22"/>
                <w:lang w:val="es-ES_tradnl"/>
              </w:rPr>
              <w:t>procedimientos</w:t>
            </w:r>
            <w:r w:rsidRPr="003D02D0">
              <w:rPr>
                <w:rFonts w:ascii="Tahoma" w:hAnsi="Tahoma" w:cs="Tahoma"/>
                <w:color w:val="244061" w:themeColor="accent1" w:themeShade="80"/>
                <w:sz w:val="22"/>
                <w:szCs w:val="22"/>
                <w:lang w:val="es-ES_tradnl"/>
              </w:rPr>
              <w:t xml:space="preserve"> que ENTEL viera conveniente</w:t>
            </w:r>
            <w:r w:rsidR="005344ED">
              <w:rPr>
                <w:rFonts w:ascii="Tahoma" w:hAnsi="Tahoma" w:cs="Tahoma"/>
                <w:color w:val="244061" w:themeColor="accent1" w:themeShade="80"/>
                <w:sz w:val="22"/>
                <w:szCs w:val="22"/>
                <w:lang w:val="es-ES_tradnl"/>
              </w:rPr>
              <w:t>, este servicio no es considerado adicional y/o extraordinario</w:t>
            </w:r>
            <w:r w:rsidRPr="003D02D0">
              <w:rPr>
                <w:rFonts w:ascii="Tahoma" w:hAnsi="Tahoma" w:cs="Tahoma"/>
                <w:color w:val="244061" w:themeColor="accent1" w:themeShade="80"/>
                <w:sz w:val="22"/>
                <w:szCs w:val="22"/>
                <w:lang w:val="es-ES_tradnl"/>
              </w:rPr>
              <w:t>.</w:t>
            </w:r>
          </w:p>
          <w:p w14:paraId="7E89F0D9" w14:textId="6DA23727" w:rsidR="00142F55" w:rsidRPr="007A18BA" w:rsidRDefault="0096551A" w:rsidP="00E221D1">
            <w:p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El incumpliendo de cualquiera de las especificaciones que se menciona</w:t>
            </w:r>
            <w:r w:rsidR="00E221D1">
              <w:rPr>
                <w:rFonts w:ascii="Tahoma" w:hAnsi="Tahoma" w:cs="Tahoma"/>
                <w:color w:val="244061" w:themeColor="accent1" w:themeShade="80"/>
                <w:sz w:val="22"/>
                <w:szCs w:val="22"/>
                <w:lang w:val="es-ES_tradnl"/>
              </w:rPr>
              <w:t>n en el pres</w:t>
            </w:r>
            <w:r>
              <w:rPr>
                <w:rFonts w:ascii="Tahoma" w:hAnsi="Tahoma" w:cs="Tahoma"/>
                <w:color w:val="244061" w:themeColor="accent1" w:themeShade="80"/>
                <w:sz w:val="22"/>
                <w:szCs w:val="22"/>
                <w:lang w:val="es-ES_tradnl"/>
              </w:rPr>
              <w:t>e</w:t>
            </w:r>
            <w:r w:rsidR="00E221D1">
              <w:rPr>
                <w:rFonts w:ascii="Tahoma" w:hAnsi="Tahoma" w:cs="Tahoma"/>
                <w:color w:val="244061" w:themeColor="accent1" w:themeShade="80"/>
                <w:sz w:val="22"/>
                <w:szCs w:val="22"/>
                <w:lang w:val="es-ES_tradnl"/>
              </w:rPr>
              <w:t>n</w:t>
            </w:r>
            <w:r>
              <w:rPr>
                <w:rFonts w:ascii="Tahoma" w:hAnsi="Tahoma" w:cs="Tahoma"/>
                <w:color w:val="244061" w:themeColor="accent1" w:themeShade="80"/>
                <w:sz w:val="22"/>
                <w:szCs w:val="22"/>
                <w:lang w:val="es-ES_tradnl"/>
              </w:rPr>
              <w:t>t</w:t>
            </w:r>
            <w:r w:rsidR="00E221D1">
              <w:rPr>
                <w:rFonts w:ascii="Tahoma" w:hAnsi="Tahoma" w:cs="Tahoma"/>
                <w:color w:val="244061" w:themeColor="accent1" w:themeShade="80"/>
                <w:sz w:val="22"/>
                <w:szCs w:val="22"/>
                <w:lang w:val="es-ES_tradnl"/>
              </w:rPr>
              <w:t>e</w:t>
            </w:r>
            <w:r>
              <w:rPr>
                <w:rFonts w:ascii="Tahoma" w:hAnsi="Tahoma" w:cs="Tahoma"/>
                <w:color w:val="244061" w:themeColor="accent1" w:themeShade="80"/>
                <w:sz w:val="22"/>
                <w:szCs w:val="22"/>
                <w:lang w:val="es-ES_tradnl"/>
              </w:rPr>
              <w:t xml:space="preserve"> documento dará lugar a </w:t>
            </w:r>
            <w:r w:rsidR="00E221D1">
              <w:rPr>
                <w:rFonts w:ascii="Tahoma" w:hAnsi="Tahoma" w:cs="Tahoma"/>
                <w:color w:val="244061" w:themeColor="accent1" w:themeShade="80"/>
                <w:sz w:val="22"/>
                <w:szCs w:val="22"/>
                <w:lang w:val="es-ES_tradnl"/>
              </w:rPr>
              <w:t xml:space="preserve">la </w:t>
            </w:r>
            <w:r>
              <w:rPr>
                <w:rFonts w:ascii="Tahoma" w:hAnsi="Tahoma" w:cs="Tahoma"/>
                <w:color w:val="244061" w:themeColor="accent1" w:themeShade="80"/>
                <w:sz w:val="22"/>
                <w:szCs w:val="22"/>
                <w:lang w:val="es-ES_tradnl"/>
              </w:rPr>
              <w:t>observación</w:t>
            </w:r>
            <w:r w:rsidR="00E221D1">
              <w:rPr>
                <w:rFonts w:ascii="Tahoma" w:hAnsi="Tahoma" w:cs="Tahoma"/>
                <w:color w:val="244061" w:themeColor="accent1" w:themeShade="80"/>
                <w:sz w:val="22"/>
                <w:szCs w:val="22"/>
                <w:lang w:val="es-ES_tradnl"/>
              </w:rPr>
              <w:t xml:space="preserve"> correspondiente y con respaldo</w:t>
            </w:r>
            <w:r>
              <w:rPr>
                <w:rFonts w:ascii="Tahoma" w:hAnsi="Tahoma" w:cs="Tahoma"/>
                <w:color w:val="244061" w:themeColor="accent1" w:themeShade="80"/>
                <w:sz w:val="22"/>
                <w:szCs w:val="22"/>
                <w:lang w:val="es-ES_tradnl"/>
              </w:rPr>
              <w:t xml:space="preserve"> </w:t>
            </w:r>
            <w:r w:rsidR="00E221D1">
              <w:rPr>
                <w:rFonts w:ascii="Tahoma" w:hAnsi="Tahoma" w:cs="Tahoma"/>
                <w:color w:val="244061" w:themeColor="accent1" w:themeShade="80"/>
                <w:sz w:val="22"/>
                <w:szCs w:val="22"/>
                <w:lang w:val="es-ES_tradnl"/>
              </w:rPr>
              <w:t xml:space="preserve">correspondiente </w:t>
            </w:r>
            <w:r>
              <w:rPr>
                <w:rFonts w:ascii="Tahoma" w:hAnsi="Tahoma" w:cs="Tahoma"/>
                <w:color w:val="244061" w:themeColor="accent1" w:themeShade="80"/>
                <w:sz w:val="22"/>
                <w:szCs w:val="22"/>
                <w:lang w:val="es-ES_tradnl"/>
              </w:rPr>
              <w:t>se procederá con</w:t>
            </w:r>
            <w:r w:rsidR="00E221D1">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las multas</w:t>
            </w:r>
            <w:r w:rsidR="00E221D1">
              <w:rPr>
                <w:rFonts w:ascii="Tahoma" w:hAnsi="Tahoma" w:cs="Tahoma"/>
                <w:color w:val="244061" w:themeColor="accent1" w:themeShade="80"/>
                <w:sz w:val="22"/>
                <w:szCs w:val="22"/>
                <w:lang w:val="es-ES_tradnl"/>
              </w:rPr>
              <w:t xml:space="preserve"> correspondiente.</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E9BE2E" w14:textId="77777777" w:rsidR="00142F55" w:rsidRPr="007A18BA" w:rsidRDefault="00142F55" w:rsidP="00480B2F">
            <w:pPr>
              <w:jc w:val="center"/>
              <w:rPr>
                <w:rFonts w:ascii="Tahoma" w:hAnsi="Tahoma" w:cs="Tahoma"/>
                <w:b/>
                <w:color w:val="244061" w:themeColor="accent1" w:themeShade="80"/>
                <w:sz w:val="22"/>
                <w:szCs w:val="22"/>
              </w:rPr>
            </w:pPr>
            <w:r w:rsidRPr="00321613">
              <w:rPr>
                <w:rFonts w:ascii="Tahoma" w:hAnsi="Tahoma" w:cs="Tahoma"/>
                <w:b/>
                <w:sz w:val="22"/>
                <w:szCs w:val="22"/>
              </w:rPr>
              <w:lastRenderedPageBreak/>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319C3C"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043AC79"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val="en-GB" w:eastAsia="es-BO"/>
              </w:rPr>
              <w:t> </w:t>
            </w:r>
          </w:p>
        </w:tc>
      </w:tr>
      <w:tr w:rsidR="007A18BA" w:rsidRPr="007A18BA" w14:paraId="4C4844D4" w14:textId="77777777" w:rsidTr="00321613">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8AAD44"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lastRenderedPageBreak/>
              <w:t>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25E44A" w14:textId="77777777" w:rsidR="00142F55"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Medidas de Salvaguarda</w:t>
            </w:r>
          </w:p>
          <w:p w14:paraId="7D27D5A1" w14:textId="1A0899E1" w:rsidR="00611392" w:rsidRPr="003D02D0" w:rsidRDefault="004372C7" w:rsidP="00480B2F">
            <w:pPr>
              <w:jc w:val="both"/>
              <w:rPr>
                <w:rFonts w:ascii="Tahoma" w:hAnsi="Tahoma" w:cs="Tahoma"/>
                <w:b/>
                <w:color w:val="244061" w:themeColor="accent1" w:themeShade="80"/>
                <w:sz w:val="22"/>
                <w:szCs w:val="22"/>
                <w:lang w:val="es-ES_tradnl"/>
              </w:rPr>
            </w:pPr>
            <w:r w:rsidRPr="0096551A">
              <w:rPr>
                <w:rFonts w:ascii="Tahoma" w:hAnsi="Tahoma" w:cs="Tahoma"/>
                <w:b/>
                <w:color w:val="244061" w:themeColor="accent1" w:themeShade="80"/>
                <w:sz w:val="22"/>
                <w:szCs w:val="22"/>
                <w:lang w:val="es-ES_tradnl"/>
              </w:rPr>
              <w:t xml:space="preserve">A cada uno de los acápites </w:t>
            </w:r>
            <w:r w:rsidR="00611392" w:rsidRPr="0096551A">
              <w:rPr>
                <w:rFonts w:ascii="Tahoma" w:hAnsi="Tahoma" w:cs="Tahoma"/>
                <w:b/>
                <w:color w:val="244061" w:themeColor="accent1" w:themeShade="80"/>
                <w:sz w:val="22"/>
                <w:szCs w:val="22"/>
                <w:lang w:val="es-ES_tradnl"/>
              </w:rPr>
              <w:t xml:space="preserve">la empresa proponente </w:t>
            </w:r>
            <w:r w:rsidRPr="0096551A">
              <w:rPr>
                <w:rFonts w:ascii="Tahoma" w:hAnsi="Tahoma" w:cs="Tahoma"/>
                <w:b/>
                <w:color w:val="244061" w:themeColor="accent1" w:themeShade="80"/>
                <w:sz w:val="22"/>
                <w:szCs w:val="22"/>
                <w:lang w:val="es-ES_tradnl"/>
              </w:rPr>
              <w:t xml:space="preserve">debe </w:t>
            </w:r>
            <w:r w:rsidR="00611392" w:rsidRPr="0096551A">
              <w:rPr>
                <w:rFonts w:ascii="Tahoma" w:hAnsi="Tahoma" w:cs="Tahoma"/>
                <w:b/>
                <w:color w:val="244061" w:themeColor="accent1" w:themeShade="80"/>
                <w:sz w:val="22"/>
                <w:szCs w:val="22"/>
                <w:lang w:val="es-ES_tradnl"/>
              </w:rPr>
              <w:t>explicar</w:t>
            </w:r>
            <w:r w:rsidRPr="0096551A">
              <w:rPr>
                <w:rFonts w:ascii="Tahoma" w:hAnsi="Tahoma" w:cs="Tahoma"/>
                <w:b/>
                <w:color w:val="244061" w:themeColor="accent1" w:themeShade="80"/>
                <w:sz w:val="22"/>
                <w:szCs w:val="22"/>
                <w:lang w:val="es-ES_tradnl"/>
              </w:rPr>
              <w:t xml:space="preserve"> de manera clara como se realizara</w:t>
            </w:r>
            <w:r w:rsidR="00611392" w:rsidRPr="0096551A">
              <w:rPr>
                <w:rFonts w:ascii="Tahoma" w:hAnsi="Tahoma" w:cs="Tahoma"/>
                <w:b/>
                <w:color w:val="244061" w:themeColor="accent1" w:themeShade="80"/>
                <w:sz w:val="22"/>
                <w:szCs w:val="22"/>
                <w:lang w:val="es-ES_tradnl"/>
              </w:rPr>
              <w:t>,</w:t>
            </w:r>
            <w:r w:rsidRPr="0096551A">
              <w:rPr>
                <w:rFonts w:ascii="Tahoma" w:hAnsi="Tahoma" w:cs="Tahoma"/>
                <w:b/>
                <w:color w:val="244061" w:themeColor="accent1" w:themeShade="80"/>
                <w:sz w:val="22"/>
                <w:szCs w:val="22"/>
                <w:lang w:val="es-ES_tradnl"/>
              </w:rPr>
              <w:t xml:space="preserve"> procesara</w:t>
            </w:r>
            <w:r w:rsidR="00611392" w:rsidRPr="0096551A">
              <w:rPr>
                <w:rFonts w:ascii="Tahoma" w:hAnsi="Tahoma" w:cs="Tahoma"/>
                <w:b/>
                <w:color w:val="244061" w:themeColor="accent1" w:themeShade="80"/>
                <w:sz w:val="22"/>
                <w:szCs w:val="22"/>
                <w:lang w:val="es-ES_tradnl"/>
              </w:rPr>
              <w:t>, y con qué recursos contará</w:t>
            </w:r>
            <w:r w:rsidRPr="0096551A">
              <w:rPr>
                <w:rFonts w:ascii="Tahoma" w:hAnsi="Tahoma" w:cs="Tahoma"/>
                <w:b/>
                <w:color w:val="244061" w:themeColor="accent1" w:themeShade="80"/>
                <w:sz w:val="22"/>
                <w:szCs w:val="22"/>
                <w:lang w:val="es-ES_tradnl"/>
              </w:rPr>
              <w:t xml:space="preserve"> </w:t>
            </w:r>
            <w:r w:rsidR="00611392" w:rsidRPr="0096551A">
              <w:rPr>
                <w:rFonts w:ascii="Tahoma" w:hAnsi="Tahoma" w:cs="Tahoma"/>
                <w:b/>
                <w:color w:val="244061" w:themeColor="accent1" w:themeShade="80"/>
                <w:sz w:val="22"/>
                <w:szCs w:val="22"/>
                <w:lang w:val="es-ES_tradnl"/>
              </w:rPr>
              <w:t>para</w:t>
            </w:r>
            <w:r w:rsidRPr="0096551A">
              <w:rPr>
                <w:rFonts w:ascii="Tahoma" w:hAnsi="Tahoma" w:cs="Tahoma"/>
                <w:b/>
                <w:color w:val="244061" w:themeColor="accent1" w:themeShade="80"/>
                <w:sz w:val="22"/>
                <w:szCs w:val="22"/>
                <w:lang w:val="es-ES_tradnl"/>
              </w:rPr>
              <w:t xml:space="preserve"> alcanzar</w:t>
            </w:r>
            <w:r w:rsidR="00611392" w:rsidRPr="0096551A">
              <w:rPr>
                <w:rFonts w:ascii="Tahoma" w:hAnsi="Tahoma" w:cs="Tahoma"/>
                <w:b/>
                <w:color w:val="244061" w:themeColor="accent1" w:themeShade="80"/>
                <w:sz w:val="22"/>
                <w:szCs w:val="22"/>
                <w:lang w:val="es-ES_tradnl"/>
              </w:rPr>
              <w:t xml:space="preserve"> </w:t>
            </w:r>
            <w:r w:rsidRPr="0096551A">
              <w:rPr>
                <w:rFonts w:ascii="Tahoma" w:hAnsi="Tahoma" w:cs="Tahoma"/>
                <w:b/>
                <w:color w:val="244061" w:themeColor="accent1" w:themeShade="80"/>
                <w:sz w:val="22"/>
                <w:szCs w:val="22"/>
                <w:lang w:val="es-ES_tradnl"/>
              </w:rPr>
              <w:t xml:space="preserve">lo </w:t>
            </w:r>
            <w:r w:rsidR="00611392" w:rsidRPr="0096551A">
              <w:rPr>
                <w:rFonts w:ascii="Tahoma" w:hAnsi="Tahoma" w:cs="Tahoma"/>
                <w:b/>
                <w:color w:val="244061" w:themeColor="accent1" w:themeShade="80"/>
                <w:sz w:val="22"/>
                <w:szCs w:val="22"/>
                <w:lang w:val="es-ES_tradnl"/>
              </w:rPr>
              <w:t>requerido en el presente documento.</w:t>
            </w:r>
          </w:p>
          <w:p w14:paraId="7BB3DBDF" w14:textId="500A2D51" w:rsidR="00142F55" w:rsidRPr="00611392" w:rsidRDefault="004372C7" w:rsidP="00480B2F">
            <w:pPr>
              <w:pStyle w:val="Prrafodelista"/>
              <w:numPr>
                <w:ilvl w:val="0"/>
                <w:numId w:val="24"/>
              </w:numPr>
              <w:jc w:val="both"/>
              <w:rPr>
                <w:rFonts w:ascii="Tahoma" w:hAnsi="Tahoma" w:cs="Tahoma"/>
                <w:color w:val="244061" w:themeColor="accent1" w:themeShade="80"/>
                <w:sz w:val="22"/>
                <w:szCs w:val="22"/>
                <w:lang w:val="es-ES_tradnl"/>
              </w:rPr>
            </w:pPr>
            <w:r w:rsidRPr="00611392">
              <w:rPr>
                <w:rFonts w:ascii="Tahoma" w:hAnsi="Tahoma" w:cs="Tahoma"/>
                <w:color w:val="244061" w:themeColor="accent1" w:themeShade="80"/>
                <w:sz w:val="22"/>
                <w:szCs w:val="22"/>
                <w:lang w:val="es-ES_tradnl"/>
              </w:rPr>
              <w:t xml:space="preserve">Indicar las </w:t>
            </w:r>
            <w:r w:rsidR="00142F55" w:rsidRPr="00611392">
              <w:rPr>
                <w:rFonts w:ascii="Tahoma" w:hAnsi="Tahoma" w:cs="Tahoma"/>
                <w:color w:val="244061" w:themeColor="accent1" w:themeShade="80"/>
                <w:sz w:val="22"/>
                <w:szCs w:val="22"/>
                <w:lang w:val="es-ES_tradnl"/>
              </w:rPr>
              <w:t>normas y procedimientos para la custodia y cuidado de los materiales y equipos.</w:t>
            </w:r>
          </w:p>
          <w:p w14:paraId="3E06F6EB"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Alertar oportunamente de posibles contingencias que puedan afectar la integridad de los almacenes, materiales y equipos de ENTEL S.A.</w:t>
            </w:r>
          </w:p>
          <w:p w14:paraId="2C3B676B" w14:textId="5B07AFC1" w:rsidR="00142F55" w:rsidRPr="007A18BA" w:rsidRDefault="00611392" w:rsidP="00480B2F">
            <w:pPr>
              <w:pStyle w:val="Prrafodelista"/>
              <w:numPr>
                <w:ilvl w:val="0"/>
                <w:numId w:val="24"/>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Indicar las </w:t>
            </w:r>
            <w:r w:rsidR="00142F55" w:rsidRPr="007A18BA">
              <w:rPr>
                <w:rFonts w:ascii="Tahoma" w:hAnsi="Tahoma" w:cs="Tahoma"/>
                <w:color w:val="244061" w:themeColor="accent1" w:themeShade="80"/>
                <w:sz w:val="22"/>
                <w:szCs w:val="22"/>
                <w:lang w:val="es-ES_tradnl"/>
              </w:rPr>
              <w:t xml:space="preserve">medias de control y de seguridad para evitar la </w:t>
            </w:r>
            <w:r w:rsidR="00FD202B" w:rsidRPr="007A18BA">
              <w:rPr>
                <w:rFonts w:ascii="Tahoma" w:hAnsi="Tahoma" w:cs="Tahoma"/>
                <w:color w:val="244061" w:themeColor="accent1" w:themeShade="80"/>
                <w:sz w:val="22"/>
                <w:szCs w:val="22"/>
                <w:lang w:val="es-ES_tradnl"/>
              </w:rPr>
              <w:t>pérdida</w:t>
            </w:r>
            <w:r w:rsidR="00142F55" w:rsidRPr="007A18BA">
              <w:rPr>
                <w:rFonts w:ascii="Tahoma" w:hAnsi="Tahoma" w:cs="Tahoma"/>
                <w:color w:val="244061" w:themeColor="accent1" w:themeShade="80"/>
                <w:sz w:val="22"/>
                <w:szCs w:val="22"/>
                <w:lang w:val="es-ES_tradnl"/>
              </w:rPr>
              <w:t>, deterioro y robo de los materiales y equipos almacenados tanto de la parte cubierta como descubierta de los almacenes</w:t>
            </w:r>
            <w:r>
              <w:rPr>
                <w:rFonts w:ascii="Tahoma" w:hAnsi="Tahoma" w:cs="Tahoma"/>
                <w:color w:val="244061" w:themeColor="accent1" w:themeShade="80"/>
                <w:sz w:val="22"/>
                <w:szCs w:val="22"/>
                <w:lang w:val="es-ES_tradnl"/>
              </w:rPr>
              <w:t xml:space="preserve"> la empresa proponente aplicara</w:t>
            </w:r>
            <w:r w:rsidR="00142F55" w:rsidRPr="007A18BA">
              <w:rPr>
                <w:rFonts w:ascii="Tahoma" w:hAnsi="Tahoma" w:cs="Tahoma"/>
                <w:color w:val="244061" w:themeColor="accent1" w:themeShade="80"/>
                <w:sz w:val="22"/>
                <w:szCs w:val="22"/>
                <w:lang w:val="es-ES_tradnl"/>
              </w:rPr>
              <w:t>.</w:t>
            </w:r>
          </w:p>
          <w:p w14:paraId="7DFB49BC" w14:textId="69D50C10"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Contar con personal de seguridad </w:t>
            </w:r>
            <w:r w:rsidR="00FD202B" w:rsidRPr="007A18BA">
              <w:rPr>
                <w:rFonts w:ascii="Tahoma" w:hAnsi="Tahoma" w:cs="Tahoma"/>
                <w:color w:val="244061" w:themeColor="accent1" w:themeShade="80"/>
                <w:sz w:val="22"/>
                <w:szCs w:val="22"/>
                <w:lang w:val="es-ES_tradnl"/>
              </w:rPr>
              <w:t>física</w:t>
            </w:r>
            <w:r w:rsidRPr="007A18BA">
              <w:rPr>
                <w:rFonts w:ascii="Tahoma" w:hAnsi="Tahoma" w:cs="Tahoma"/>
                <w:color w:val="244061" w:themeColor="accent1" w:themeShade="80"/>
                <w:sz w:val="22"/>
                <w:szCs w:val="22"/>
                <w:lang w:val="es-ES_tradnl"/>
              </w:rPr>
              <w:t xml:space="preserve"> para la custodia de los almacenes durante las 24 horas y  365 días al año, </w:t>
            </w:r>
            <w:r w:rsidR="003A22E9">
              <w:rPr>
                <w:rFonts w:ascii="Tahoma" w:hAnsi="Tahoma" w:cs="Tahoma"/>
                <w:color w:val="244061" w:themeColor="accent1" w:themeShade="80"/>
                <w:sz w:val="22"/>
                <w:szCs w:val="22"/>
                <w:lang w:val="es-ES_tradnl"/>
              </w:rPr>
              <w:t xml:space="preserve">en el </w:t>
            </w:r>
            <w:r w:rsidRPr="007A18BA">
              <w:rPr>
                <w:rFonts w:ascii="Tahoma" w:hAnsi="Tahoma" w:cs="Tahoma"/>
                <w:color w:val="244061" w:themeColor="accent1" w:themeShade="80"/>
                <w:sz w:val="22"/>
                <w:szCs w:val="22"/>
                <w:lang w:val="es-ES_tradnl"/>
              </w:rPr>
              <w:t>almacén</w:t>
            </w:r>
            <w:r w:rsidR="003A22E9">
              <w:rPr>
                <w:rFonts w:ascii="Tahoma" w:hAnsi="Tahoma" w:cs="Tahoma"/>
                <w:color w:val="244061" w:themeColor="accent1" w:themeShade="80"/>
                <w:sz w:val="22"/>
                <w:szCs w:val="22"/>
                <w:lang w:val="es-ES_tradnl"/>
              </w:rPr>
              <w:t xml:space="preserve"> de</w:t>
            </w:r>
            <w:r w:rsidRPr="007A18BA">
              <w:rPr>
                <w:rFonts w:ascii="Tahoma" w:hAnsi="Tahoma" w:cs="Tahoma"/>
                <w:color w:val="244061" w:themeColor="accent1" w:themeShade="80"/>
                <w:sz w:val="22"/>
                <w:szCs w:val="22"/>
                <w:lang w:val="es-ES_tradnl"/>
              </w:rPr>
              <w:t xml:space="preserve"> El Alto de la Av. Panorámica #22 y en almacén de Puchu Kollo.  </w:t>
            </w:r>
          </w:p>
          <w:p w14:paraId="2C48B7A5" w14:textId="2D3CBE7F"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debe instalar sistemas de seguridad electrónicos (consistentes en sensores de movimiento, sensores de humo, sensores de apertura, cámaras de seguridad, etc.) Las cámaras deben estar operativas durante las 24 horas del día todos los días del año en el </w:t>
            </w:r>
            <w:r w:rsidR="00FD202B" w:rsidRPr="007A18BA">
              <w:rPr>
                <w:rFonts w:ascii="Tahoma" w:hAnsi="Tahoma" w:cs="Tahoma"/>
                <w:color w:val="244061" w:themeColor="accent1" w:themeShade="80"/>
                <w:sz w:val="22"/>
                <w:szCs w:val="22"/>
                <w:lang w:val="es-ES_tradnl"/>
              </w:rPr>
              <w:t>almacén</w:t>
            </w:r>
            <w:r w:rsidRPr="007A18BA">
              <w:rPr>
                <w:rFonts w:ascii="Tahoma" w:hAnsi="Tahoma" w:cs="Tahoma"/>
                <w:color w:val="244061" w:themeColor="accent1" w:themeShade="80"/>
                <w:sz w:val="22"/>
                <w:szCs w:val="22"/>
                <w:lang w:val="es-ES_tradnl"/>
              </w:rPr>
              <w:t xml:space="preserve"> Central El Alto de la Av. Panorámica y en almacén de Puchu </w:t>
            </w:r>
            <w:r w:rsidR="00FD202B" w:rsidRPr="007A18BA">
              <w:rPr>
                <w:rFonts w:ascii="Tahoma" w:hAnsi="Tahoma" w:cs="Tahoma"/>
                <w:color w:val="244061" w:themeColor="accent1" w:themeShade="80"/>
                <w:sz w:val="22"/>
                <w:szCs w:val="22"/>
                <w:lang w:val="es-ES_tradnl"/>
              </w:rPr>
              <w:t>K</w:t>
            </w:r>
            <w:r w:rsidRPr="007A18BA">
              <w:rPr>
                <w:rFonts w:ascii="Tahoma" w:hAnsi="Tahoma" w:cs="Tahoma"/>
                <w:color w:val="244061" w:themeColor="accent1" w:themeShade="80"/>
                <w:sz w:val="22"/>
                <w:szCs w:val="22"/>
                <w:lang w:val="es-ES_tradnl"/>
              </w:rPr>
              <w:t>ollo con copia de respaldo de un año.</w:t>
            </w:r>
          </w:p>
          <w:p w14:paraId="7CBA02A3"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 contar con </w:t>
            </w:r>
            <w:r w:rsidRPr="007A18BA">
              <w:rPr>
                <w:rFonts w:ascii="Tahoma" w:hAnsi="Tahoma" w:cs="Tahoma"/>
                <w:color w:val="244061" w:themeColor="accent1" w:themeShade="80"/>
                <w:sz w:val="22"/>
                <w:szCs w:val="22"/>
                <w:lang w:val="es-ES_tradnl"/>
              </w:rPr>
              <w:lastRenderedPageBreak/>
              <w:t xml:space="preserve">un sistema de respuesta inmediata durante las 24 horas del día, todos los días del año, debido a que puede presentarse cualquier contingencia u emergencia  para la atención de requerimientos de material, siendo consideradas horas extras, las que no estuviesen dentro de los horarios y/o días establecidos de trabajo, las cuales deberán ser autorizadas y registradas por la unidad de  Servicios Generales y Almacenes de ENTEL. </w:t>
            </w:r>
          </w:p>
          <w:p w14:paraId="07043548"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 tener un registro electrónico detallado de los materiales y equipos que ingresan  se resguardan y salen de los almacenes y del personal que realiza ingreso o salida de material, de acuerdo a los procedimientos establecidos por ENTEL S.A. para todos los almacenes bajo su administración. </w:t>
            </w:r>
          </w:p>
          <w:p w14:paraId="477CCD9E"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implementación de medidas adicionales de seguridad por parte de ENTEL S.A.,  no deslinda responsabilidad a la empresa adjudicada del material y equipos que tendrá bajo responsabilidad y  custodia.  </w:t>
            </w:r>
          </w:p>
          <w:p w14:paraId="19E904A9"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proponente deberá contar con un plan de contingencia y supervisión para los diferentes incidentes que pudieran ocurrir en los almacenes, este plan deberá ser consensuado, adecuado y aprobado por la Subgerencia de Seguridad Corporativa de ENTEL S.A. para todos los almacenes bajo su administración. </w:t>
            </w:r>
          </w:p>
          <w:p w14:paraId="1B648E34" w14:textId="2319F922"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no </w:t>
            </w:r>
            <w:r w:rsidR="0096551A" w:rsidRPr="007A18BA">
              <w:rPr>
                <w:rFonts w:ascii="Tahoma" w:hAnsi="Tahoma" w:cs="Tahoma"/>
                <w:color w:val="244061" w:themeColor="accent1" w:themeShade="80"/>
                <w:sz w:val="22"/>
                <w:szCs w:val="22"/>
                <w:lang w:val="es-ES_tradnl"/>
              </w:rPr>
              <w:t>dará</w:t>
            </w:r>
            <w:r w:rsidRPr="007A18BA">
              <w:rPr>
                <w:rFonts w:ascii="Tahoma" w:hAnsi="Tahoma" w:cs="Tahoma"/>
                <w:color w:val="244061" w:themeColor="accent1" w:themeShade="80"/>
                <w:sz w:val="22"/>
                <w:szCs w:val="22"/>
                <w:lang w:val="es-ES_tradnl"/>
              </w:rPr>
              <w:t xml:space="preserve"> curso a ninguna operación sin la autorización y cumplimiento de los procedimientos Operativos de Administración de Almacenes de ENTEL.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B02D50"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lastRenderedPageBreak/>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C760C2"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D7AE58"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23722985" w14:textId="77777777" w:rsidTr="00321613">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85515C" w14:textId="0B55DC59"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lastRenderedPageBreak/>
              <w:t>3</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8EEFD2" w14:textId="77777777" w:rsidR="00142F55"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Control de los equipos y materiales</w:t>
            </w:r>
          </w:p>
          <w:p w14:paraId="6BF6C59E" w14:textId="77777777" w:rsidR="003A22E9" w:rsidRPr="004D091B" w:rsidRDefault="003A22E9" w:rsidP="00480B2F">
            <w:pPr>
              <w:jc w:val="both"/>
              <w:rPr>
                <w:rFonts w:ascii="Tahoma" w:hAnsi="Tahoma" w:cs="Tahoma"/>
                <w:b/>
                <w:color w:val="244061" w:themeColor="accent1" w:themeShade="80"/>
                <w:sz w:val="22"/>
                <w:szCs w:val="22"/>
                <w:lang w:val="es-ES_tradnl"/>
              </w:rPr>
            </w:pPr>
            <w:r w:rsidRPr="004D091B">
              <w:rPr>
                <w:rFonts w:ascii="Tahoma" w:hAnsi="Tahoma" w:cs="Tahoma"/>
                <w:b/>
                <w:color w:val="244061" w:themeColor="accent1" w:themeShade="80"/>
                <w:sz w:val="22"/>
                <w:szCs w:val="22"/>
                <w:lang w:val="es-ES_tradnl"/>
              </w:rPr>
              <w:t xml:space="preserve">A cada uno de los acápites la empresa proponente debe explicar de manera clara como se realizara, procesara, y con qué </w:t>
            </w:r>
            <w:r w:rsidRPr="004D091B">
              <w:rPr>
                <w:rFonts w:ascii="Tahoma" w:hAnsi="Tahoma" w:cs="Tahoma"/>
                <w:b/>
                <w:color w:val="244061" w:themeColor="accent1" w:themeShade="80"/>
                <w:sz w:val="22"/>
                <w:szCs w:val="22"/>
                <w:lang w:val="es-ES_tradnl"/>
              </w:rPr>
              <w:lastRenderedPageBreak/>
              <w:t>recursos contará para alcanzar lo requerido en el presente documento.</w:t>
            </w:r>
          </w:p>
          <w:p w14:paraId="4A930402" w14:textId="5CBCFAC0"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4D091B">
              <w:rPr>
                <w:rFonts w:ascii="Tahoma" w:hAnsi="Tahoma" w:cs="Tahoma"/>
                <w:color w:val="244061" w:themeColor="accent1" w:themeShade="80"/>
                <w:sz w:val="22"/>
                <w:szCs w:val="22"/>
                <w:lang w:val="es-ES_tradnl"/>
              </w:rPr>
              <w:t>La empresa proponente debe</w:t>
            </w:r>
            <w:r w:rsidR="00A40C43" w:rsidRPr="004D091B">
              <w:rPr>
                <w:rFonts w:ascii="Tahoma" w:hAnsi="Tahoma" w:cs="Tahoma"/>
                <w:color w:val="244061" w:themeColor="accent1" w:themeShade="80"/>
                <w:sz w:val="22"/>
                <w:szCs w:val="22"/>
                <w:lang w:val="es-ES_tradnl"/>
              </w:rPr>
              <w:t xml:space="preserve"> contar e </w:t>
            </w:r>
            <w:r w:rsidR="003A22E9" w:rsidRPr="004D091B">
              <w:rPr>
                <w:rFonts w:ascii="Tahoma" w:hAnsi="Tahoma" w:cs="Tahoma"/>
                <w:color w:val="244061" w:themeColor="accent1" w:themeShade="80"/>
                <w:sz w:val="22"/>
                <w:szCs w:val="22"/>
                <w:lang w:val="es-ES_tradnl"/>
              </w:rPr>
              <w:t xml:space="preserve">indicar el nombre, versión y funcionalidades </w:t>
            </w:r>
            <w:r w:rsidR="00A40C43" w:rsidRPr="004D091B">
              <w:rPr>
                <w:rFonts w:ascii="Tahoma" w:hAnsi="Tahoma" w:cs="Tahoma"/>
                <w:color w:val="244061" w:themeColor="accent1" w:themeShade="80"/>
                <w:sz w:val="22"/>
                <w:szCs w:val="22"/>
                <w:lang w:val="es-ES_tradnl"/>
              </w:rPr>
              <w:t xml:space="preserve">de su </w:t>
            </w:r>
            <w:r w:rsidRPr="004D091B">
              <w:rPr>
                <w:rFonts w:ascii="Tahoma" w:hAnsi="Tahoma" w:cs="Tahoma"/>
                <w:color w:val="244061" w:themeColor="accent1" w:themeShade="80"/>
                <w:sz w:val="22"/>
                <w:szCs w:val="22"/>
                <w:lang w:val="es-ES_tradnl"/>
              </w:rPr>
              <w:t xml:space="preserve">sistema </w:t>
            </w:r>
            <w:r w:rsidR="00721DBB" w:rsidRPr="004D091B">
              <w:rPr>
                <w:rFonts w:ascii="Tahoma" w:hAnsi="Tahoma" w:cs="Tahoma"/>
                <w:color w:val="244061" w:themeColor="accent1" w:themeShade="80"/>
                <w:sz w:val="22"/>
                <w:szCs w:val="22"/>
                <w:lang w:val="es-ES_tradnl"/>
              </w:rPr>
              <w:t>informático</w:t>
            </w:r>
            <w:r w:rsidRPr="004D091B">
              <w:rPr>
                <w:rFonts w:ascii="Tahoma" w:hAnsi="Tahoma" w:cs="Tahoma"/>
                <w:color w:val="244061" w:themeColor="accent1" w:themeShade="80"/>
                <w:sz w:val="22"/>
                <w:szCs w:val="22"/>
                <w:lang w:val="es-ES_tradnl"/>
              </w:rPr>
              <w:t xml:space="preserve"> multiusuario </w:t>
            </w:r>
            <w:r w:rsidR="003A22E9" w:rsidRPr="004D091B">
              <w:rPr>
                <w:rFonts w:ascii="Tahoma" w:hAnsi="Tahoma" w:cs="Tahoma"/>
                <w:color w:val="244061" w:themeColor="accent1" w:themeShade="80"/>
                <w:sz w:val="22"/>
                <w:szCs w:val="22"/>
                <w:lang w:val="es-ES_tradnl"/>
              </w:rPr>
              <w:t xml:space="preserve">para el registro </w:t>
            </w:r>
            <w:r w:rsidRPr="004D091B">
              <w:rPr>
                <w:rFonts w:ascii="Tahoma" w:hAnsi="Tahoma" w:cs="Tahoma"/>
                <w:color w:val="244061" w:themeColor="accent1" w:themeShade="80"/>
                <w:sz w:val="22"/>
                <w:szCs w:val="22"/>
                <w:lang w:val="es-ES_tradnl"/>
              </w:rPr>
              <w:t xml:space="preserve">de inventarios, operaciones, reportes </w:t>
            </w:r>
            <w:r w:rsidR="00A40C43" w:rsidRPr="004D091B">
              <w:rPr>
                <w:rFonts w:ascii="Tahoma" w:hAnsi="Tahoma" w:cs="Tahoma"/>
                <w:color w:val="244061" w:themeColor="accent1" w:themeShade="80"/>
                <w:sz w:val="22"/>
                <w:szCs w:val="22"/>
                <w:lang w:val="es-ES_tradnl"/>
              </w:rPr>
              <w:t>indicando</w:t>
            </w:r>
            <w:r w:rsidR="003A22E9" w:rsidRPr="004D091B">
              <w:rPr>
                <w:rFonts w:ascii="Tahoma" w:hAnsi="Tahoma" w:cs="Tahoma"/>
                <w:color w:val="244061" w:themeColor="accent1" w:themeShade="80"/>
                <w:sz w:val="22"/>
                <w:szCs w:val="22"/>
                <w:lang w:val="es-ES_tradnl"/>
              </w:rPr>
              <w:t xml:space="preserve"> </w:t>
            </w:r>
            <w:r w:rsidRPr="004D091B">
              <w:rPr>
                <w:rFonts w:ascii="Tahoma" w:hAnsi="Tahoma" w:cs="Tahoma"/>
                <w:color w:val="244061" w:themeColor="accent1" w:themeShade="80"/>
                <w:sz w:val="22"/>
                <w:szCs w:val="22"/>
                <w:lang w:val="es-ES_tradnl"/>
              </w:rPr>
              <w:t>co</w:t>
            </w:r>
            <w:r w:rsidR="003A22E9" w:rsidRPr="004D091B">
              <w:rPr>
                <w:rFonts w:ascii="Tahoma" w:hAnsi="Tahoma" w:cs="Tahoma"/>
                <w:color w:val="244061" w:themeColor="accent1" w:themeShade="80"/>
                <w:sz w:val="22"/>
                <w:szCs w:val="22"/>
                <w:lang w:val="es-ES_tradnl"/>
              </w:rPr>
              <w:t xml:space="preserve">mo </w:t>
            </w:r>
            <w:r w:rsidR="00A40C43" w:rsidRPr="004D091B">
              <w:rPr>
                <w:rFonts w:ascii="Tahoma" w:hAnsi="Tahoma" w:cs="Tahoma"/>
                <w:color w:val="244061" w:themeColor="accent1" w:themeShade="80"/>
                <w:sz w:val="22"/>
                <w:szCs w:val="22"/>
                <w:lang w:val="es-ES_tradnl"/>
              </w:rPr>
              <w:t>se procederá para la interface del ingreso de datos de</w:t>
            </w:r>
            <w:r w:rsidRPr="004D091B">
              <w:rPr>
                <w:rFonts w:ascii="Tahoma" w:hAnsi="Tahoma" w:cs="Tahoma"/>
                <w:color w:val="244061" w:themeColor="accent1" w:themeShade="80"/>
                <w:sz w:val="22"/>
                <w:szCs w:val="22"/>
                <w:lang w:val="es-ES_tradnl"/>
              </w:rPr>
              <w:t xml:space="preserve"> los</w:t>
            </w:r>
            <w:r w:rsidRPr="007A18BA">
              <w:rPr>
                <w:rFonts w:ascii="Tahoma" w:hAnsi="Tahoma" w:cs="Tahoma"/>
                <w:color w:val="244061" w:themeColor="accent1" w:themeShade="80"/>
                <w:sz w:val="22"/>
                <w:szCs w:val="22"/>
                <w:lang w:val="es-ES_tradnl"/>
              </w:rPr>
              <w:t xml:space="preserve"> sistemas de almacenes de ENTEL, mismo que deberá ser cargado con el alta de todos los códigos cantidades, y datos </w:t>
            </w:r>
            <w:r w:rsidR="00547901">
              <w:rPr>
                <w:rFonts w:ascii="Tahoma" w:hAnsi="Tahoma" w:cs="Tahoma"/>
                <w:color w:val="244061" w:themeColor="accent1" w:themeShade="80"/>
                <w:sz w:val="22"/>
                <w:szCs w:val="22"/>
                <w:lang w:val="es-ES_tradnl"/>
              </w:rPr>
              <w:t xml:space="preserve"> de los materiales de ENTEL S.A., </w:t>
            </w:r>
            <w:r w:rsidRPr="007A18BA">
              <w:rPr>
                <w:rFonts w:ascii="Tahoma" w:hAnsi="Tahoma" w:cs="Tahoma"/>
                <w:color w:val="244061" w:themeColor="accent1" w:themeShade="80"/>
                <w:sz w:val="22"/>
                <w:szCs w:val="22"/>
                <w:lang w:val="es-ES_tradnl"/>
              </w:rPr>
              <w:t>que corresponda al momento del inventario de traspaso.</w:t>
            </w:r>
          </w:p>
          <w:p w14:paraId="050DADD3" w14:textId="02BCECC2"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Realizar </w:t>
            </w:r>
            <w:r w:rsidR="00A40C43">
              <w:rPr>
                <w:rFonts w:ascii="Tahoma" w:hAnsi="Tahoma" w:cs="Tahoma"/>
                <w:color w:val="244061" w:themeColor="accent1" w:themeShade="80"/>
                <w:sz w:val="22"/>
                <w:szCs w:val="22"/>
                <w:lang w:val="es-ES_tradnl"/>
              </w:rPr>
              <w:t xml:space="preserve">la creación, </w:t>
            </w:r>
            <w:r w:rsidRPr="007A18BA">
              <w:rPr>
                <w:rFonts w:ascii="Tahoma" w:hAnsi="Tahoma" w:cs="Tahoma"/>
                <w:color w:val="244061" w:themeColor="accent1" w:themeShade="80"/>
                <w:sz w:val="22"/>
                <w:szCs w:val="22"/>
                <w:lang w:val="es-ES_tradnl"/>
              </w:rPr>
              <w:t xml:space="preserve">el registro, ubicación, operación, reporte, ingreso y salida de </w:t>
            </w:r>
            <w:r w:rsidR="006B72EA">
              <w:rPr>
                <w:rFonts w:ascii="Tahoma" w:hAnsi="Tahoma" w:cs="Tahoma"/>
                <w:color w:val="244061" w:themeColor="accent1" w:themeShade="80"/>
                <w:sz w:val="22"/>
                <w:szCs w:val="22"/>
                <w:lang w:val="es-ES_tradnl"/>
              </w:rPr>
              <w:t xml:space="preserve">los códigos  y descripciones de </w:t>
            </w:r>
            <w:r w:rsidRPr="007A18BA">
              <w:rPr>
                <w:rFonts w:ascii="Tahoma" w:hAnsi="Tahoma" w:cs="Tahoma"/>
                <w:color w:val="244061" w:themeColor="accent1" w:themeShade="80"/>
                <w:sz w:val="22"/>
                <w:szCs w:val="22"/>
                <w:lang w:val="es-ES_tradnl"/>
              </w:rPr>
              <w:t xml:space="preserve">materiales en los sistemas SAP </w:t>
            </w:r>
            <w:r w:rsidR="00721DBB" w:rsidRPr="007A18BA">
              <w:rPr>
                <w:rFonts w:ascii="Tahoma" w:hAnsi="Tahoma" w:cs="Tahoma"/>
                <w:color w:val="244061" w:themeColor="accent1" w:themeShade="80"/>
                <w:sz w:val="22"/>
                <w:szCs w:val="22"/>
                <w:lang w:val="es-ES_tradnl"/>
              </w:rPr>
              <w:t>dataw</w:t>
            </w:r>
            <w:r w:rsidRPr="007A18BA">
              <w:rPr>
                <w:rFonts w:ascii="Tahoma" w:hAnsi="Tahoma" w:cs="Tahoma"/>
                <w:color w:val="244061" w:themeColor="accent1" w:themeShade="80"/>
                <w:sz w:val="22"/>
                <w:szCs w:val="22"/>
                <w:lang w:val="es-ES_tradnl"/>
              </w:rPr>
              <w:t xml:space="preserve">arehouse, </w:t>
            </w:r>
            <w:r w:rsidR="006B72EA">
              <w:rPr>
                <w:rFonts w:ascii="Tahoma" w:hAnsi="Tahoma" w:cs="Tahoma"/>
                <w:color w:val="244061" w:themeColor="accent1" w:themeShade="80"/>
                <w:sz w:val="22"/>
                <w:szCs w:val="22"/>
                <w:lang w:val="es-ES_tradnl"/>
              </w:rPr>
              <w:t xml:space="preserve">en el sistema de la empresa adjudicada y utilizar los códigos y descripciones del sistema TTB Ventas y/u </w:t>
            </w:r>
            <w:r w:rsidR="006B72EA" w:rsidRPr="007A18BA">
              <w:rPr>
                <w:rFonts w:ascii="Tahoma" w:hAnsi="Tahoma" w:cs="Tahoma"/>
                <w:color w:val="244061" w:themeColor="accent1" w:themeShade="80"/>
                <w:sz w:val="22"/>
                <w:szCs w:val="22"/>
                <w:lang w:val="es-ES_tradnl"/>
              </w:rPr>
              <w:t>otro que ENTEL viera por conveniente</w:t>
            </w:r>
            <w:r w:rsidRPr="007A18BA">
              <w:rPr>
                <w:rFonts w:ascii="Tahoma" w:hAnsi="Tahoma" w:cs="Tahoma"/>
                <w:color w:val="244061" w:themeColor="accent1" w:themeShade="80"/>
                <w:sz w:val="22"/>
                <w:szCs w:val="22"/>
                <w:lang w:val="es-ES_tradnl"/>
              </w:rPr>
              <w:t>.</w:t>
            </w:r>
          </w:p>
          <w:p w14:paraId="78D23D1C" w14:textId="24D38733"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Realizar cruces trimestrales de información  entre el sistema presentado por el proponente y los sistema SAP </w:t>
            </w:r>
            <w:r w:rsidR="00721DBB" w:rsidRPr="007A18BA">
              <w:rPr>
                <w:rFonts w:ascii="Tahoma" w:hAnsi="Tahoma" w:cs="Tahoma"/>
                <w:color w:val="244061" w:themeColor="accent1" w:themeShade="80"/>
                <w:sz w:val="22"/>
                <w:szCs w:val="22"/>
                <w:lang w:val="es-ES_tradnl"/>
              </w:rPr>
              <w:t>data</w:t>
            </w:r>
            <w:r w:rsidRPr="007A18BA">
              <w:rPr>
                <w:rFonts w:ascii="Tahoma" w:hAnsi="Tahoma" w:cs="Tahoma"/>
                <w:color w:val="244061" w:themeColor="accent1" w:themeShade="80"/>
                <w:sz w:val="22"/>
                <w:szCs w:val="22"/>
                <w:lang w:val="es-ES_tradnl"/>
              </w:rPr>
              <w:t>warehouse</w:t>
            </w:r>
            <w:r w:rsidR="006B72E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ES_tradnl"/>
              </w:rPr>
              <w:t xml:space="preserve"> TTB Ventas u otro que ENTEL implemente, con el fin de identificar diferencias y hacer el control y</w:t>
            </w:r>
            <w:r w:rsidR="001B164D" w:rsidRPr="007A18BA">
              <w:rPr>
                <w:rFonts w:ascii="Tahoma" w:hAnsi="Tahoma" w:cs="Tahoma"/>
                <w:color w:val="244061" w:themeColor="accent1" w:themeShade="80"/>
                <w:sz w:val="22"/>
                <w:szCs w:val="22"/>
                <w:lang w:val="es-ES_tradnl"/>
              </w:rPr>
              <w:t xml:space="preserve"> seguimiento correspondiente, para que los inventarios cuadren en los sistemas</w:t>
            </w:r>
            <w:r w:rsidRPr="007A18BA">
              <w:rPr>
                <w:rFonts w:ascii="Tahoma" w:hAnsi="Tahoma" w:cs="Tahoma"/>
                <w:color w:val="244061" w:themeColor="accent1" w:themeShade="80"/>
                <w:sz w:val="22"/>
                <w:szCs w:val="22"/>
                <w:lang w:val="es-ES_tradnl"/>
              </w:rPr>
              <w:t xml:space="preserve"> </w:t>
            </w:r>
          </w:p>
          <w:p w14:paraId="347F439F" w14:textId="4A78F073"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Conformar el archivo físico y virtual de la documentación respaldatoria </w:t>
            </w:r>
            <w:r w:rsidR="00547901">
              <w:rPr>
                <w:rFonts w:ascii="Tahoma" w:hAnsi="Tahoma" w:cs="Tahoma"/>
                <w:color w:val="244061" w:themeColor="accent1" w:themeShade="80"/>
                <w:sz w:val="22"/>
                <w:szCs w:val="22"/>
                <w:lang w:val="es-ES_tradnl"/>
              </w:rPr>
              <w:t xml:space="preserve">en el formato establecido por ENTEL S.A. </w:t>
            </w:r>
            <w:r w:rsidRPr="007A18BA">
              <w:rPr>
                <w:rFonts w:ascii="Tahoma" w:hAnsi="Tahoma" w:cs="Tahoma"/>
                <w:color w:val="244061" w:themeColor="accent1" w:themeShade="80"/>
                <w:sz w:val="22"/>
                <w:szCs w:val="22"/>
                <w:lang w:val="es-ES_tradnl"/>
              </w:rPr>
              <w:t>de todas las operaciones realizadas en el periodo de la administración  de la empresa adjudicada.</w:t>
            </w:r>
          </w:p>
          <w:p w14:paraId="11520CB2"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Administrar los archivos de documentación  de gestiones pasadas, para los requerimientos de consultas por la unidad de Servicios Generales y Almacenes.</w:t>
            </w:r>
          </w:p>
          <w:p w14:paraId="13BDCBA7"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Responder a todos los requerimientos de información, report</w:t>
            </w:r>
            <w:r w:rsidR="00E47409" w:rsidRPr="007A18BA">
              <w:rPr>
                <w:rFonts w:ascii="Tahoma" w:hAnsi="Tahoma" w:cs="Tahoma"/>
                <w:color w:val="244061" w:themeColor="accent1" w:themeShade="80"/>
                <w:sz w:val="22"/>
                <w:szCs w:val="22"/>
                <w:lang w:val="es-ES_tradnl"/>
              </w:rPr>
              <w:t>í</w:t>
            </w:r>
            <w:r w:rsidRPr="007A18BA">
              <w:rPr>
                <w:rFonts w:ascii="Tahoma" w:hAnsi="Tahoma" w:cs="Tahoma"/>
                <w:color w:val="244061" w:themeColor="accent1" w:themeShade="80"/>
                <w:sz w:val="22"/>
                <w:szCs w:val="22"/>
                <w:lang w:val="es-ES_tradnl"/>
              </w:rPr>
              <w:t xml:space="preserve">stica, actas de recepción y entrega, verificación de </w:t>
            </w:r>
            <w:r w:rsidRPr="007A18BA">
              <w:rPr>
                <w:rFonts w:ascii="Tahoma" w:hAnsi="Tahoma" w:cs="Tahoma"/>
                <w:color w:val="244061" w:themeColor="accent1" w:themeShade="80"/>
                <w:sz w:val="22"/>
                <w:szCs w:val="22"/>
                <w:lang w:val="es-ES_tradnl"/>
              </w:rPr>
              <w:lastRenderedPageBreak/>
              <w:t xml:space="preserve">existencias y otra documentación  requerida por  parte de ENTEL a la brevedad posible. </w:t>
            </w:r>
          </w:p>
          <w:p w14:paraId="733A87FA"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los inventarios de control, a demanda,  de traspaso y recuentos físicos a simple solicitud de las unidades solicitantes de ENTEL.</w:t>
            </w:r>
          </w:p>
          <w:p w14:paraId="277F7882"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la coordinación para la entrega y recepción de materiales con las empresas de trasportes, contratistas y personal de ENTEL.</w:t>
            </w:r>
          </w:p>
          <w:p w14:paraId="603EE246" w14:textId="77777777" w:rsidR="00142F55" w:rsidRPr="00DD5E8B"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DD5E8B">
              <w:rPr>
                <w:rFonts w:ascii="Tahoma" w:hAnsi="Tahoma" w:cs="Tahoma"/>
                <w:color w:val="244061" w:themeColor="accent1" w:themeShade="80"/>
                <w:sz w:val="22"/>
                <w:szCs w:val="22"/>
                <w:lang w:val="es-ES_tradnl"/>
              </w:rPr>
              <w:t>Queda prohibido el ingreso de materiales y equipos a almacenes que no hubieran cumplido las normas  de seguridad industrial establecidas.</w:t>
            </w:r>
          </w:p>
          <w:p w14:paraId="677B8978" w14:textId="77777777" w:rsidR="00142F55" w:rsidRPr="00DD5E8B"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DD5E8B">
              <w:rPr>
                <w:rFonts w:ascii="Tahoma" w:hAnsi="Tahoma" w:cs="Tahoma"/>
                <w:color w:val="244061" w:themeColor="accent1" w:themeShade="80"/>
                <w:sz w:val="22"/>
                <w:szCs w:val="22"/>
                <w:lang w:val="es-ES_tradnl"/>
              </w:rPr>
              <w:t xml:space="preserve">No se deberá entregar materiales y equipos sin documentos de autorización emitido por la instancia correspondiente. </w:t>
            </w:r>
          </w:p>
          <w:p w14:paraId="0D3C8B72"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Brindar todo el soporte e información  a los almacenes técnicos y comerciales de las regionales.</w:t>
            </w:r>
          </w:p>
          <w:p w14:paraId="66BE4737" w14:textId="77777777" w:rsidR="00142F55" w:rsidRPr="007A18BA" w:rsidRDefault="00142F55" w:rsidP="00480B2F">
            <w:pPr>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BEE8AA" w14:textId="77777777" w:rsidR="00142F55" w:rsidRPr="007A18BA" w:rsidRDefault="00142F55" w:rsidP="00480B2F">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lastRenderedPageBreak/>
              <w:fldChar w:fldCharType="begin">
                <w:ffData>
                  <w:name w:val="Casilla1"/>
                  <w:enabled/>
                  <w:calcOnExit w:val="0"/>
                  <w:checkBox>
                    <w:sizeAuto/>
                    <w:default w:val="1"/>
                  </w:checkBox>
                </w:ffData>
              </w:fldChar>
            </w:r>
            <w:r w:rsidRPr="007A18BA">
              <w:rPr>
                <w:rFonts w:ascii="Tahoma" w:hAnsi="Tahoma" w:cs="Tahoma"/>
                <w:b/>
                <w:color w:val="244061" w:themeColor="accent1" w:themeShade="80"/>
                <w:sz w:val="22"/>
                <w:szCs w:val="22"/>
              </w:rPr>
              <w:instrText xml:space="preserve"> FORMCHECKBOX </w:instrText>
            </w:r>
            <w:r w:rsidR="008E5F4B">
              <w:rPr>
                <w:rFonts w:ascii="Tahoma" w:hAnsi="Tahoma" w:cs="Tahoma"/>
                <w:b/>
                <w:color w:val="244061" w:themeColor="accent1" w:themeShade="80"/>
                <w:sz w:val="22"/>
                <w:szCs w:val="22"/>
              </w:rPr>
            </w:r>
            <w:r w:rsidR="008E5F4B">
              <w:rPr>
                <w:rFonts w:ascii="Tahoma" w:hAnsi="Tahoma" w:cs="Tahoma"/>
                <w:b/>
                <w:color w:val="244061" w:themeColor="accent1" w:themeShade="80"/>
                <w:sz w:val="22"/>
                <w:szCs w:val="22"/>
              </w:rPr>
              <w:fldChar w:fldCharType="separate"/>
            </w:r>
            <w:r w:rsidRPr="007A18BA">
              <w:rPr>
                <w:rFonts w:ascii="Tahoma" w:hAnsi="Tahoma" w:cs="Tahoma"/>
                <w:b/>
                <w:color w:val="244061" w:themeColor="accent1" w:themeShade="80"/>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F099E0"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4BF13A"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2AA66896" w14:textId="77777777" w:rsidTr="00321613">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AF98EC"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lastRenderedPageBreak/>
              <w:t>4</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8A8C20" w14:textId="77777777" w:rsidR="00142F55"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 xml:space="preserve">Responsabilidad de la empresa por </w:t>
            </w:r>
            <w:r w:rsidR="008420F3" w:rsidRPr="007A18BA">
              <w:rPr>
                <w:rFonts w:ascii="Tahoma" w:hAnsi="Tahoma" w:cs="Tahoma"/>
                <w:b/>
                <w:color w:val="244061" w:themeColor="accent1" w:themeShade="80"/>
                <w:sz w:val="22"/>
                <w:szCs w:val="22"/>
                <w:lang w:val="es-ES_tradnl"/>
              </w:rPr>
              <w:t>pérdidas</w:t>
            </w:r>
            <w:r w:rsidRPr="007A18BA">
              <w:rPr>
                <w:rFonts w:ascii="Tahoma" w:hAnsi="Tahoma" w:cs="Tahoma"/>
                <w:b/>
                <w:color w:val="244061" w:themeColor="accent1" w:themeShade="80"/>
                <w:sz w:val="22"/>
                <w:szCs w:val="22"/>
                <w:lang w:val="es-ES_tradnl"/>
              </w:rPr>
              <w:t xml:space="preserve"> y robos</w:t>
            </w:r>
            <w:r w:rsidR="008420F3" w:rsidRPr="007A18BA">
              <w:rPr>
                <w:rFonts w:ascii="Tahoma" w:hAnsi="Tahoma" w:cs="Tahoma"/>
                <w:b/>
                <w:color w:val="244061" w:themeColor="accent1" w:themeShade="80"/>
                <w:sz w:val="22"/>
                <w:szCs w:val="22"/>
                <w:lang w:val="es-ES_tradnl"/>
              </w:rPr>
              <w:t>.</w:t>
            </w:r>
          </w:p>
          <w:p w14:paraId="4EB4CA37" w14:textId="027FC31D" w:rsidR="00434AD2" w:rsidRPr="00547901" w:rsidRDefault="00434AD2" w:rsidP="00480B2F">
            <w:pPr>
              <w:jc w:val="both"/>
              <w:rPr>
                <w:rFonts w:ascii="Tahoma" w:hAnsi="Tahoma" w:cs="Tahoma"/>
                <w:b/>
                <w:color w:val="244061" w:themeColor="accent1" w:themeShade="80"/>
                <w:sz w:val="22"/>
                <w:szCs w:val="22"/>
                <w:lang w:val="es-ES_tradnl"/>
              </w:rPr>
            </w:pPr>
            <w:r w:rsidRPr="00547901">
              <w:rPr>
                <w:rFonts w:ascii="Tahoma" w:hAnsi="Tahoma" w:cs="Tahoma"/>
                <w:b/>
                <w:color w:val="244061" w:themeColor="accent1" w:themeShade="80"/>
                <w:sz w:val="22"/>
                <w:szCs w:val="22"/>
                <w:lang w:val="es-ES_tradnl"/>
              </w:rPr>
              <w:t xml:space="preserve">La empresa adjudicada se hará responsable de todas las existencias de materiales y equipos de ENTEL S.A. en los almacenes  bajo su administración. </w:t>
            </w:r>
          </w:p>
          <w:p w14:paraId="522E5ACD"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Mantener índices de </w:t>
            </w:r>
            <w:r w:rsidR="00721DBB" w:rsidRPr="007A18BA">
              <w:rPr>
                <w:rFonts w:ascii="Tahoma" w:hAnsi="Tahoma" w:cs="Tahoma"/>
                <w:color w:val="244061" w:themeColor="accent1" w:themeShade="80"/>
                <w:sz w:val="22"/>
                <w:szCs w:val="22"/>
                <w:lang w:val="es-ES_tradnl"/>
              </w:rPr>
              <w:t>diferencia</w:t>
            </w:r>
            <w:r w:rsidRPr="007A18BA">
              <w:rPr>
                <w:rFonts w:ascii="Tahoma" w:hAnsi="Tahoma" w:cs="Tahoma"/>
                <w:color w:val="244061" w:themeColor="accent1" w:themeShade="80"/>
                <w:sz w:val="22"/>
                <w:szCs w:val="22"/>
                <w:lang w:val="es-ES_tradnl"/>
              </w:rPr>
              <w:t xml:space="preserve"> de inventarios igual a cero. De existir diferencia o existir faltantes en los inventarios de control o traspaso, asumir el valor de tales diferencias o faltantes y realizar el pago correspondiente. </w:t>
            </w:r>
          </w:p>
          <w:p w14:paraId="575E46A2" w14:textId="77777777" w:rsidR="00142F55" w:rsidRPr="007A18BA" w:rsidRDefault="00142F55" w:rsidP="00480B2F">
            <w:pPr>
              <w:pStyle w:val="Prrafodelista"/>
              <w:numPr>
                <w:ilvl w:val="0"/>
                <w:numId w:val="24"/>
              </w:numPr>
              <w:spacing w:after="200"/>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En caso de pérdida y/o daño de algún equipo, material, accesorio u otro, que estará bajo la administración de la empresa adjudicada, deberá comunicar de forma inmediata a la Gerencia </w:t>
            </w:r>
            <w:r w:rsidR="00721DBB" w:rsidRPr="007A18BA">
              <w:rPr>
                <w:rFonts w:ascii="Tahoma" w:hAnsi="Tahoma" w:cs="Tahoma"/>
                <w:color w:val="244061" w:themeColor="accent1" w:themeShade="80"/>
                <w:sz w:val="22"/>
                <w:szCs w:val="22"/>
                <w:lang w:val="es-ES_tradnl"/>
              </w:rPr>
              <w:t xml:space="preserve">Nacional </w:t>
            </w:r>
            <w:r w:rsidRPr="007A18BA">
              <w:rPr>
                <w:rFonts w:ascii="Tahoma" w:hAnsi="Tahoma" w:cs="Tahoma"/>
                <w:color w:val="244061" w:themeColor="accent1" w:themeShade="80"/>
                <w:sz w:val="22"/>
                <w:szCs w:val="22"/>
                <w:lang w:val="es-ES_tradnl"/>
              </w:rPr>
              <w:t>de Administración y Finanzas</w:t>
            </w:r>
            <w:r w:rsidR="00721DBB" w:rsidRPr="007A18BA">
              <w:rPr>
                <w:rFonts w:ascii="Tahoma" w:hAnsi="Tahoma" w:cs="Tahoma"/>
                <w:color w:val="244061" w:themeColor="accent1" w:themeShade="80"/>
                <w:sz w:val="22"/>
                <w:szCs w:val="22"/>
                <w:lang w:val="es-ES_tradnl"/>
              </w:rPr>
              <w:t xml:space="preserve"> y Servicios Generales</w:t>
            </w:r>
            <w:r w:rsidRPr="007A18BA">
              <w:rPr>
                <w:rFonts w:ascii="Tahoma" w:hAnsi="Tahoma" w:cs="Tahoma"/>
                <w:color w:val="244061" w:themeColor="accent1" w:themeShade="80"/>
                <w:sz w:val="22"/>
                <w:szCs w:val="22"/>
                <w:lang w:val="es-ES_tradnl"/>
              </w:rPr>
              <w:t xml:space="preserve"> y asumir el costo del material de manera automática y realizar el pago correspondiente. </w:t>
            </w:r>
          </w:p>
          <w:p w14:paraId="56C89EB9" w14:textId="0A0D345D" w:rsidR="00142F55" w:rsidRPr="007A18BA" w:rsidRDefault="00142F55" w:rsidP="00480B2F">
            <w:pPr>
              <w:pStyle w:val="Prrafodelista"/>
              <w:numPr>
                <w:ilvl w:val="0"/>
                <w:numId w:val="24"/>
              </w:numPr>
              <w:spacing w:after="200"/>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Siendo de su  total responsabilidad el </w:t>
            </w:r>
            <w:r w:rsidRPr="007A18BA">
              <w:rPr>
                <w:rFonts w:ascii="Tahoma" w:hAnsi="Tahoma" w:cs="Tahoma"/>
                <w:color w:val="244061" w:themeColor="accent1" w:themeShade="80"/>
                <w:sz w:val="22"/>
                <w:szCs w:val="22"/>
                <w:lang w:val="es-ES_tradnl"/>
              </w:rPr>
              <w:lastRenderedPageBreak/>
              <w:t>cuidado, manejo, resguardo y custodia  del material en los almacenes de ENTEL cualquier pérdida o daño que se produjera será asumida por la empresa proponente  según el tipo y estado del material,  al valor  que se encuentra registrado en sus libros contables o qu</w:t>
            </w:r>
            <w:r w:rsidR="001B164D" w:rsidRPr="007A18BA">
              <w:rPr>
                <w:rFonts w:ascii="Tahoma" w:hAnsi="Tahoma" w:cs="Tahoma"/>
                <w:color w:val="244061" w:themeColor="accent1" w:themeShade="80"/>
                <w:sz w:val="22"/>
                <w:szCs w:val="22"/>
                <w:lang w:val="es-ES_tradnl"/>
              </w:rPr>
              <w:t>e ENTEL comercializa y debiendo cubrir</w:t>
            </w:r>
            <w:r w:rsidR="008D456F">
              <w:rPr>
                <w:rFonts w:ascii="Tahoma" w:hAnsi="Tahoma" w:cs="Tahoma"/>
                <w:color w:val="244061" w:themeColor="accent1" w:themeShade="80"/>
                <w:sz w:val="22"/>
                <w:szCs w:val="22"/>
                <w:lang w:val="es-ES_tradnl"/>
              </w:rPr>
              <w:t xml:space="preserve"> con el pago</w:t>
            </w:r>
            <w:r w:rsidR="001B164D" w:rsidRPr="007A18BA">
              <w:rPr>
                <w:rFonts w:ascii="Tahoma" w:hAnsi="Tahoma" w:cs="Tahoma"/>
                <w:color w:val="244061" w:themeColor="accent1" w:themeShade="80"/>
                <w:sz w:val="22"/>
                <w:szCs w:val="22"/>
                <w:lang w:val="es-ES_tradnl"/>
              </w:rPr>
              <w:t xml:space="preserve"> todos los costos adicionales que implique la pérdida del material </w:t>
            </w:r>
            <w:r w:rsidRPr="007A18BA">
              <w:rPr>
                <w:rFonts w:ascii="Tahoma" w:hAnsi="Tahoma" w:cs="Tahoma"/>
                <w:color w:val="244061" w:themeColor="accent1" w:themeShade="80"/>
                <w:sz w:val="22"/>
                <w:szCs w:val="22"/>
                <w:lang w:val="es-ES_tradnl"/>
              </w:rPr>
              <w:t xml:space="preserve"> </w:t>
            </w:r>
          </w:p>
          <w:p w14:paraId="2490C773" w14:textId="34485D4E" w:rsidR="00142F55" w:rsidRPr="00547901" w:rsidRDefault="00142F55" w:rsidP="00547901">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Reportar de manera inmediata a la unidad solicitante, </w:t>
            </w:r>
            <w:r w:rsidR="00721DBB"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y de Almacenes si en la </w:t>
            </w:r>
            <w:r w:rsidR="00721DBB" w:rsidRPr="007A18BA">
              <w:rPr>
                <w:rFonts w:ascii="Tahoma" w:hAnsi="Tahoma" w:cs="Tahoma"/>
                <w:color w:val="244061" w:themeColor="accent1" w:themeShade="80"/>
                <w:sz w:val="22"/>
                <w:szCs w:val="22"/>
                <w:lang w:val="es-ES_tradnl"/>
              </w:rPr>
              <w:t>recepción</w:t>
            </w:r>
            <w:r w:rsidRPr="007A18BA">
              <w:rPr>
                <w:rFonts w:ascii="Tahoma" w:hAnsi="Tahoma" w:cs="Tahoma"/>
                <w:color w:val="244061" w:themeColor="accent1" w:themeShade="80"/>
                <w:sz w:val="22"/>
                <w:szCs w:val="22"/>
                <w:lang w:val="es-ES_tradnl"/>
              </w:rPr>
              <w:t xml:space="preserve"> de material, este no </w:t>
            </w:r>
            <w:r w:rsidR="00721DBB" w:rsidRPr="007A18BA">
              <w:rPr>
                <w:rFonts w:ascii="Tahoma" w:hAnsi="Tahoma" w:cs="Tahoma"/>
                <w:color w:val="244061" w:themeColor="accent1" w:themeShade="80"/>
                <w:sz w:val="22"/>
                <w:szCs w:val="22"/>
                <w:lang w:val="es-ES_tradnl"/>
              </w:rPr>
              <w:t>se encuentre</w:t>
            </w:r>
            <w:r w:rsidRPr="007A18BA">
              <w:rPr>
                <w:rFonts w:ascii="Tahoma" w:hAnsi="Tahoma" w:cs="Tahoma"/>
                <w:color w:val="244061" w:themeColor="accent1" w:themeShade="80"/>
                <w:sz w:val="22"/>
                <w:szCs w:val="22"/>
                <w:lang w:val="es-ES_tradnl"/>
              </w:rPr>
              <w:t xml:space="preserve"> en las condiciones y cantidades descritas en el documento de entrega, obtener un registro fotográfico </w:t>
            </w:r>
            <w:r w:rsidR="004A71F6" w:rsidRPr="007A18BA">
              <w:rPr>
                <w:rFonts w:ascii="Tahoma" w:hAnsi="Tahoma" w:cs="Tahoma"/>
                <w:color w:val="244061" w:themeColor="accent1" w:themeShade="80"/>
                <w:sz w:val="22"/>
                <w:szCs w:val="22"/>
                <w:lang w:val="es-ES_tradnl"/>
              </w:rPr>
              <w:t>así</w:t>
            </w:r>
            <w:r w:rsidRPr="007A18BA">
              <w:rPr>
                <w:rFonts w:ascii="Tahoma" w:hAnsi="Tahoma" w:cs="Tahoma"/>
                <w:color w:val="244061" w:themeColor="accent1" w:themeShade="80"/>
                <w:sz w:val="22"/>
                <w:szCs w:val="22"/>
                <w:lang w:val="es-ES_tradnl"/>
              </w:rPr>
              <w:t xml:space="preserve"> mismo tomar nota escrita en el documento de </w:t>
            </w:r>
            <w:r w:rsidR="004A71F6" w:rsidRPr="007A18BA">
              <w:rPr>
                <w:rFonts w:ascii="Tahoma" w:hAnsi="Tahoma" w:cs="Tahoma"/>
                <w:color w:val="244061" w:themeColor="accent1" w:themeShade="80"/>
                <w:sz w:val="22"/>
                <w:szCs w:val="22"/>
                <w:lang w:val="es-ES_tradnl"/>
              </w:rPr>
              <w:t>recepción</w:t>
            </w:r>
            <w:r w:rsidRPr="007A18BA">
              <w:rPr>
                <w:rFonts w:ascii="Tahoma" w:hAnsi="Tahoma" w:cs="Tahoma"/>
                <w:color w:val="244061" w:themeColor="accent1" w:themeShade="80"/>
                <w:sz w:val="22"/>
                <w:szCs w:val="22"/>
                <w:lang w:val="es-ES_tradnl"/>
              </w:rPr>
              <w:t xml:space="preserve">, de las condiciones del ingreso del material juntamente con la persona que hace la entrega y firmando ambas partes en </w:t>
            </w:r>
            <w:r w:rsidR="00547901">
              <w:rPr>
                <w:rFonts w:ascii="Tahoma" w:hAnsi="Tahoma" w:cs="Tahoma"/>
                <w:color w:val="244061" w:themeColor="accent1" w:themeShade="80"/>
                <w:sz w:val="22"/>
                <w:szCs w:val="22"/>
                <w:lang w:val="es-ES_tradnl"/>
              </w:rPr>
              <w:t>c</w:t>
            </w:r>
            <w:r w:rsidRPr="007A18BA">
              <w:rPr>
                <w:rFonts w:ascii="Tahoma" w:hAnsi="Tahoma" w:cs="Tahoma"/>
                <w:color w:val="244061" w:themeColor="accent1" w:themeShade="80"/>
                <w:sz w:val="22"/>
                <w:szCs w:val="22"/>
                <w:lang w:val="es-ES_tradnl"/>
              </w:rPr>
              <w:t>onformidad.</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05873"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lastRenderedPageBreak/>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8E0D2A"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9BF8D8"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75C8C020"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070E8B"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lastRenderedPageBreak/>
              <w:t>5</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C5D259" w14:textId="77777777" w:rsidR="00142F55" w:rsidRPr="007A18BA"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Servicio adicionales</w:t>
            </w:r>
          </w:p>
          <w:p w14:paraId="1A2370BC"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Los servicios de horas extra fuera del horario y días establecidos </w:t>
            </w:r>
            <w:r w:rsidR="004A71F6" w:rsidRPr="007A18BA">
              <w:rPr>
                <w:rFonts w:ascii="Tahoma" w:hAnsi="Tahoma" w:cs="Tahoma"/>
                <w:color w:val="244061" w:themeColor="accent1" w:themeShade="80"/>
                <w:sz w:val="22"/>
                <w:szCs w:val="22"/>
                <w:lang w:val="es-ES_tradnl"/>
              </w:rPr>
              <w:t>serán</w:t>
            </w:r>
            <w:r w:rsidRPr="007A18BA">
              <w:rPr>
                <w:rFonts w:ascii="Tahoma" w:hAnsi="Tahoma" w:cs="Tahoma"/>
                <w:color w:val="244061" w:themeColor="accent1" w:themeShade="80"/>
                <w:sz w:val="22"/>
                <w:szCs w:val="22"/>
                <w:lang w:val="es-ES_tradnl"/>
              </w:rPr>
              <w:t xml:space="preserve"> instruidas  a través de la unidad de Almacenes</w:t>
            </w:r>
            <w:r w:rsidR="004A71F6" w:rsidRPr="007A18BA">
              <w:rPr>
                <w:rFonts w:ascii="Tahoma" w:hAnsi="Tahoma" w:cs="Tahoma"/>
                <w:color w:val="244061" w:themeColor="accent1" w:themeShade="80"/>
                <w:sz w:val="22"/>
                <w:szCs w:val="22"/>
                <w:lang w:val="es-ES_tradnl"/>
              </w:rPr>
              <w:t xml:space="preserve"> y </w:t>
            </w:r>
            <w:r w:rsidR="00E47409"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a requerimiento, autorización y aprobación por las unidades solicitantes de ENTEL, estas horas extra deberán ser registradas, la empresa adjudicada deberá presentar el costo del servicio por hora de trabajo, según el </w:t>
            </w:r>
            <w:r w:rsidR="004A71F6" w:rsidRPr="007A18BA">
              <w:rPr>
                <w:rFonts w:ascii="Tahoma" w:hAnsi="Tahoma" w:cs="Tahoma"/>
                <w:color w:val="244061" w:themeColor="accent1" w:themeShade="80"/>
                <w:sz w:val="22"/>
                <w:szCs w:val="22"/>
                <w:lang w:val="es-ES_tradnl"/>
              </w:rPr>
              <w:t>día</w:t>
            </w:r>
            <w:r w:rsidRPr="007A18BA">
              <w:rPr>
                <w:rFonts w:ascii="Tahoma" w:hAnsi="Tahoma" w:cs="Tahoma"/>
                <w:color w:val="244061" w:themeColor="accent1" w:themeShade="80"/>
                <w:sz w:val="22"/>
                <w:szCs w:val="22"/>
                <w:lang w:val="es-ES_tradnl"/>
              </w:rPr>
              <w:t xml:space="preserve"> corresponda.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A88BF3"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0DD732"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0584E9"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080414CB"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7F7187"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6</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332316" w14:textId="77777777" w:rsidR="00142F55" w:rsidRPr="007A18BA" w:rsidRDefault="00142F55" w:rsidP="00480B2F">
            <w:pPr>
              <w:jc w:val="both"/>
              <w:rPr>
                <w:rFonts w:ascii="Tahoma" w:hAnsi="Tahoma" w:cs="Tahoma"/>
                <w:b/>
                <w:color w:val="244061" w:themeColor="accent1" w:themeShade="80"/>
                <w:sz w:val="22"/>
                <w:szCs w:val="22"/>
                <w:lang w:val="es-ES_tradnl"/>
              </w:rPr>
            </w:pPr>
            <w:r w:rsidRPr="00DD5E8B">
              <w:rPr>
                <w:rFonts w:ascii="Tahoma" w:hAnsi="Tahoma" w:cs="Tahoma"/>
                <w:b/>
                <w:color w:val="244061" w:themeColor="accent1" w:themeShade="80"/>
                <w:sz w:val="22"/>
                <w:szCs w:val="22"/>
                <w:lang w:val="es-ES_tradnl"/>
              </w:rPr>
              <w:t>Reportes</w:t>
            </w:r>
          </w:p>
          <w:p w14:paraId="21D5AAB5" w14:textId="77777777" w:rsidR="00142F55" w:rsidRPr="007A18BA" w:rsidRDefault="00142F55"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Emitir </w:t>
            </w:r>
            <w:r w:rsidR="004A71F6" w:rsidRPr="007A18BA">
              <w:rPr>
                <w:rFonts w:ascii="Tahoma" w:hAnsi="Tahoma" w:cs="Tahoma"/>
                <w:color w:val="244061" w:themeColor="accent1" w:themeShade="80"/>
                <w:sz w:val="22"/>
                <w:szCs w:val="22"/>
                <w:lang w:val="es-ES_tradnl"/>
              </w:rPr>
              <w:t>periódicamente</w:t>
            </w:r>
            <w:r w:rsidRPr="007A18BA">
              <w:rPr>
                <w:rFonts w:ascii="Tahoma" w:hAnsi="Tahoma" w:cs="Tahoma"/>
                <w:color w:val="244061" w:themeColor="accent1" w:themeShade="80"/>
                <w:sz w:val="22"/>
                <w:szCs w:val="22"/>
                <w:lang w:val="es-ES_tradnl"/>
              </w:rPr>
              <w:t xml:space="preserve"> reportes  de </w:t>
            </w:r>
            <w:r w:rsidR="004A71F6" w:rsidRPr="007A18BA">
              <w:rPr>
                <w:rFonts w:ascii="Tahoma" w:hAnsi="Tahoma" w:cs="Tahoma"/>
                <w:color w:val="244061" w:themeColor="accent1" w:themeShade="80"/>
                <w:sz w:val="22"/>
                <w:szCs w:val="22"/>
                <w:lang w:val="es-ES_tradnl"/>
              </w:rPr>
              <w:t>existencias</w:t>
            </w:r>
            <w:r w:rsidRPr="007A18BA">
              <w:rPr>
                <w:rFonts w:ascii="Tahoma" w:hAnsi="Tahoma" w:cs="Tahoma"/>
                <w:color w:val="244061" w:themeColor="accent1" w:themeShade="80"/>
                <w:sz w:val="22"/>
                <w:szCs w:val="22"/>
                <w:lang w:val="es-ES_tradnl"/>
              </w:rPr>
              <w:t xml:space="preserve"> y movimientos de material u otros que requiera ENTEL a simple solicitud de las unidades solicitantes y  la unidad de  Almacenes</w:t>
            </w:r>
            <w:r w:rsidR="004A71F6" w:rsidRPr="007A18BA">
              <w:rPr>
                <w:rFonts w:ascii="Tahoma" w:hAnsi="Tahoma" w:cs="Tahoma"/>
                <w:color w:val="244061" w:themeColor="accent1" w:themeShade="80"/>
                <w:sz w:val="22"/>
                <w:szCs w:val="22"/>
                <w:lang w:val="es-ES_tradnl"/>
              </w:rPr>
              <w:t xml:space="preserve"> </w:t>
            </w:r>
            <w:r w:rsidR="00E47409" w:rsidRPr="007A18BA">
              <w:rPr>
                <w:rFonts w:ascii="Tahoma" w:hAnsi="Tahoma" w:cs="Tahoma"/>
                <w:color w:val="244061" w:themeColor="accent1" w:themeShade="80"/>
                <w:sz w:val="22"/>
                <w:szCs w:val="22"/>
                <w:lang w:val="es-ES_tradnl"/>
              </w:rPr>
              <w:t>Logística</w:t>
            </w:r>
            <w:r w:rsidRPr="007A18BA">
              <w:rPr>
                <w:rFonts w:ascii="Tahoma" w:hAnsi="Tahoma" w:cs="Tahoma"/>
                <w:color w:val="244061" w:themeColor="accent1" w:themeShade="80"/>
                <w:sz w:val="22"/>
                <w:szCs w:val="22"/>
                <w:lang w:val="es-ES_tradnl"/>
              </w:rPr>
              <w:t xml:space="preserve"> para el control  y seguimiento correspondiente.</w:t>
            </w:r>
          </w:p>
          <w:p w14:paraId="1D029F93" w14:textId="77777777" w:rsidR="00142F55" w:rsidRPr="007A18BA" w:rsidRDefault="00142F55" w:rsidP="00480B2F">
            <w:pPr>
              <w:pStyle w:val="Prrafodelista"/>
              <w:numPr>
                <w:ilvl w:val="0"/>
                <w:numId w:val="24"/>
              </w:numPr>
              <w:spacing w:after="200"/>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deberá presentar informes mensuales así como reportes de ingresos y salidas de materiales y equipos, a la unidad de Almacenes  que </w:t>
            </w:r>
            <w:r w:rsidRPr="007A18BA">
              <w:rPr>
                <w:rFonts w:ascii="Tahoma" w:hAnsi="Tahoma" w:cs="Tahoma"/>
                <w:color w:val="244061" w:themeColor="accent1" w:themeShade="80"/>
                <w:sz w:val="22"/>
                <w:szCs w:val="22"/>
                <w:lang w:val="es-ES_tradnl"/>
              </w:rPr>
              <w:lastRenderedPageBreak/>
              <w:t>dará lugar a la emisión del control de calidad y al correspondiente pago por los servicios prestados.</w:t>
            </w:r>
          </w:p>
          <w:p w14:paraId="08B083C3" w14:textId="77777777" w:rsidR="00142F55" w:rsidRPr="007A18BA" w:rsidRDefault="00142F55" w:rsidP="00480B2F">
            <w:pPr>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BB9841"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lastRenderedPageBreak/>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CCF7F4"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5110F2" w14:textId="77777777" w:rsidR="00142F55" w:rsidRPr="007A18BA" w:rsidRDefault="00142F55" w:rsidP="00480B2F">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 </w:t>
            </w:r>
          </w:p>
        </w:tc>
      </w:tr>
      <w:tr w:rsidR="007A18BA" w:rsidRPr="007A18BA" w14:paraId="2D33D159" w14:textId="77777777" w:rsidTr="00321613">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9E7369"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BE3772" w14:textId="77777777" w:rsidR="00142F55" w:rsidRPr="007A18BA" w:rsidRDefault="00142F55" w:rsidP="00480B2F">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RESTRICCIONES</w:t>
            </w:r>
          </w:p>
          <w:p w14:paraId="4861E203" w14:textId="77777777" w:rsidR="00142F55" w:rsidRPr="007A18BA" w:rsidRDefault="00142F55" w:rsidP="00FB79A9">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ningún caso se podrá utilizar los espacios de los almacenes para el resguardo de otro material que no sea de propiedad de ENTEL S.A.</w:t>
            </w:r>
          </w:p>
          <w:p w14:paraId="6E285F82" w14:textId="77777777" w:rsidR="00142F55" w:rsidRPr="007A18BA" w:rsidRDefault="00142F55" w:rsidP="00FB79A9">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 se podrá copiar los sistemas tecnológicos que ENTEL S.A. proporcionara para el control de ingresos y salidas de sus bienes por ser de uso exclusivo de ENTEL S.A la infracción será sancionada por Ley</w:t>
            </w:r>
          </w:p>
          <w:p w14:paraId="1DE4F6F0" w14:textId="77777777" w:rsidR="00142F55" w:rsidRDefault="00142F55" w:rsidP="00FB79A9">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debe mantener la confidencialidad de los registros, materiales y equipos que se encuentran en nuestros almacenes. </w:t>
            </w:r>
          </w:p>
          <w:p w14:paraId="171640EE" w14:textId="77777777" w:rsidR="00DD5E8B" w:rsidRPr="00DD5E8B" w:rsidRDefault="00DD5E8B" w:rsidP="00FB79A9">
            <w:pPr>
              <w:pStyle w:val="Prrafodelista"/>
              <w:numPr>
                <w:ilvl w:val="0"/>
                <w:numId w:val="24"/>
              </w:numPr>
              <w:jc w:val="both"/>
              <w:rPr>
                <w:rFonts w:ascii="Tahoma" w:hAnsi="Tahoma" w:cs="Tahoma"/>
                <w:color w:val="244061" w:themeColor="accent1" w:themeShade="80"/>
                <w:sz w:val="22"/>
                <w:szCs w:val="22"/>
                <w:lang w:val="es-ES_tradnl"/>
              </w:rPr>
            </w:pPr>
            <w:r w:rsidRPr="00DD5E8B">
              <w:rPr>
                <w:rFonts w:ascii="Tahoma" w:hAnsi="Tahoma" w:cs="Tahoma"/>
                <w:color w:val="244061" w:themeColor="accent1" w:themeShade="80"/>
                <w:sz w:val="22"/>
                <w:szCs w:val="22"/>
                <w:lang w:val="es-ES_tradnl"/>
              </w:rPr>
              <w:t>No se deberá entregar materiales y equipos en calidad de préstamo sin la autorización de la instancia correspondiente.</w:t>
            </w:r>
          </w:p>
          <w:p w14:paraId="4BC5B7DD" w14:textId="77777777" w:rsidR="00DD5E8B" w:rsidRDefault="00DD5E8B" w:rsidP="00FB79A9">
            <w:pPr>
              <w:pStyle w:val="Prrafodelista"/>
              <w:numPr>
                <w:ilvl w:val="0"/>
                <w:numId w:val="24"/>
              </w:numPr>
              <w:jc w:val="both"/>
              <w:rPr>
                <w:rFonts w:ascii="Tahoma" w:hAnsi="Tahoma" w:cs="Tahoma"/>
                <w:color w:val="244061" w:themeColor="accent1" w:themeShade="80"/>
                <w:sz w:val="22"/>
                <w:szCs w:val="22"/>
                <w:lang w:val="es-ES_tradnl"/>
              </w:rPr>
            </w:pPr>
            <w:r w:rsidRPr="00DD5E8B">
              <w:rPr>
                <w:rFonts w:ascii="Tahoma" w:hAnsi="Tahoma" w:cs="Tahoma"/>
                <w:color w:val="244061" w:themeColor="accent1" w:themeShade="80"/>
                <w:sz w:val="22"/>
                <w:szCs w:val="22"/>
                <w:lang w:val="es-ES_tradnl"/>
              </w:rPr>
              <w:t>No se deberá usar o consumir los materiales y equipos almacenados para beneficio particular o privado.</w:t>
            </w:r>
          </w:p>
          <w:p w14:paraId="73E220A3" w14:textId="786A8690" w:rsidR="00142F55" w:rsidRPr="00FB79A9" w:rsidRDefault="00FB79A9" w:rsidP="00480B2F">
            <w:pPr>
              <w:pStyle w:val="Prrafodelista"/>
              <w:numPr>
                <w:ilvl w:val="0"/>
                <w:numId w:val="24"/>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Queda prohibido efectuar cualquier acción reñida con la moral, las leyes  y las buenas costumbres</w:t>
            </w:r>
            <w:r>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ES_tradnl"/>
              </w:rPr>
              <w:t xml:space="preserve">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0B0A0C" w14:textId="77777777" w:rsidR="00142F55" w:rsidRPr="007A18BA" w:rsidRDefault="00321613" w:rsidP="00480B2F">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8D3983" w14:textId="77777777" w:rsidR="00142F55" w:rsidRPr="007A18BA" w:rsidRDefault="00142F55" w:rsidP="00480B2F">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E4378B" w14:textId="77777777" w:rsidR="00142F55" w:rsidRPr="007A18BA" w:rsidRDefault="00142F55" w:rsidP="00480B2F">
            <w:pPr>
              <w:jc w:val="center"/>
              <w:rPr>
                <w:rFonts w:ascii="Tahoma" w:hAnsi="Tahoma" w:cs="Tahoma"/>
                <w:color w:val="244061" w:themeColor="accent1" w:themeShade="80"/>
                <w:sz w:val="22"/>
                <w:szCs w:val="22"/>
                <w:lang w:eastAsia="es-BO"/>
              </w:rPr>
            </w:pPr>
          </w:p>
        </w:tc>
      </w:tr>
    </w:tbl>
    <w:p w14:paraId="37F314EE" w14:textId="77777777" w:rsidR="00142F55" w:rsidRDefault="00142F55" w:rsidP="00480B2F">
      <w:pPr>
        <w:pStyle w:val="TITULOS"/>
        <w:spacing w:after="0" w:line="240" w:lineRule="auto"/>
        <w:ind w:left="0" w:firstLine="0"/>
        <w:rPr>
          <w:rFonts w:ascii="Tahoma" w:hAnsi="Tahoma" w:cs="Tahoma"/>
          <w:i/>
          <w:color w:val="244061" w:themeColor="accent1" w:themeShade="80"/>
          <w:sz w:val="22"/>
          <w:szCs w:val="22"/>
        </w:rPr>
      </w:pPr>
    </w:p>
    <w:p w14:paraId="0376C0E3" w14:textId="77777777" w:rsidR="00321613" w:rsidRPr="00321613" w:rsidRDefault="00321613" w:rsidP="00480B2F">
      <w:pPr>
        <w:rPr>
          <w:lang w:val="es-BO" w:eastAsia="en-US"/>
        </w:rPr>
      </w:pPr>
    </w:p>
    <w:p w14:paraId="7DD27072" w14:textId="77777777" w:rsidR="00142F55" w:rsidRPr="007A18BA" w:rsidRDefault="00142F55" w:rsidP="00480B2F">
      <w:pPr>
        <w:rPr>
          <w:rFonts w:ascii="Tahoma" w:hAnsi="Tahoma" w:cs="Tahoma"/>
          <w:color w:val="244061" w:themeColor="accent1" w:themeShade="80"/>
          <w:sz w:val="22"/>
          <w:szCs w:val="22"/>
          <w:lang w:val="es-BO" w:eastAsia="en-US"/>
        </w:rPr>
      </w:pPr>
    </w:p>
    <w:p w14:paraId="0D30B729" w14:textId="77777777" w:rsidR="00CC0592" w:rsidRDefault="00CC0592" w:rsidP="00480B2F">
      <w:pPr>
        <w:pStyle w:val="TITULOS"/>
        <w:numPr>
          <w:ilvl w:val="0"/>
          <w:numId w:val="21"/>
        </w:numPr>
        <w:spacing w:after="0" w:line="240" w:lineRule="auto"/>
        <w:ind w:left="426" w:hanging="426"/>
        <w:rPr>
          <w:rFonts w:ascii="Tahoma" w:hAnsi="Tahoma" w:cs="Tahoma"/>
          <w:color w:val="244061" w:themeColor="accent1" w:themeShade="80"/>
          <w:sz w:val="22"/>
          <w:szCs w:val="22"/>
        </w:rPr>
      </w:pPr>
      <w:r w:rsidRPr="00547901">
        <w:rPr>
          <w:rFonts w:ascii="Tahoma" w:hAnsi="Tahoma" w:cs="Tahoma"/>
          <w:color w:val="244061" w:themeColor="accent1" w:themeShade="80"/>
          <w:sz w:val="22"/>
          <w:szCs w:val="22"/>
        </w:rPr>
        <w:t xml:space="preserve">SISTEMA DE GESTIÓN Y SUPERVISIÓN </w:t>
      </w:r>
    </w:p>
    <w:p w14:paraId="5733F061" w14:textId="77777777" w:rsidR="0043408F" w:rsidRDefault="0043408F" w:rsidP="0043408F">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962"/>
        <w:gridCol w:w="1416"/>
        <w:gridCol w:w="852"/>
        <w:gridCol w:w="2127"/>
      </w:tblGrid>
      <w:tr w:rsidR="0043408F" w:rsidRPr="00321613" w14:paraId="2191E52B" w14:textId="77777777" w:rsidTr="00DE6116">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7021D09"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720D4D5"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RESPUESTA DEL OFERENTE</w:t>
            </w:r>
          </w:p>
        </w:tc>
      </w:tr>
      <w:tr w:rsidR="0043408F" w:rsidRPr="00321613" w14:paraId="5BA8EA0D" w14:textId="77777777" w:rsidTr="00DE6116">
        <w:trPr>
          <w:trHeight w:val="50"/>
          <w:tblHeader/>
        </w:trPr>
        <w:tc>
          <w:tcPr>
            <w:tcW w:w="538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5116AC6"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CARACTERÍSTICAS TÉCNICAS GENERALES</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83A2B10"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A92C554"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(Llenado Obligatorio)</w:t>
            </w:r>
          </w:p>
        </w:tc>
      </w:tr>
      <w:tr w:rsidR="0043408F" w:rsidRPr="00321613" w14:paraId="227FAA19" w14:textId="77777777" w:rsidTr="00DE6116">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A27D9F3" w14:textId="77777777" w:rsidR="0043408F" w:rsidRPr="00321613" w:rsidRDefault="0043408F" w:rsidP="00DE6116">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N°</w:t>
            </w:r>
          </w:p>
        </w:tc>
        <w:tc>
          <w:tcPr>
            <w:tcW w:w="496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5E12853" w14:textId="77777777" w:rsidR="0043408F" w:rsidRPr="00321613" w:rsidRDefault="0043408F" w:rsidP="00DE6116">
            <w:pPr>
              <w:jc w:val="center"/>
              <w:rPr>
                <w:rFonts w:ascii="Tahoma" w:hAnsi="Tahoma" w:cs="Tahoma"/>
                <w:color w:val="FFFFFF" w:themeColor="background1"/>
                <w:lang w:eastAsia="es-BO"/>
              </w:rPr>
            </w:pPr>
            <w:r w:rsidRPr="00321613">
              <w:rPr>
                <w:rFonts w:ascii="Tahoma" w:hAnsi="Tahoma" w:cs="Tahoma"/>
                <w:b/>
                <w:color w:val="FFFFFF" w:themeColor="background1"/>
                <w:lang w:eastAsia="es-BO"/>
              </w:rPr>
              <w:t>DESCRIPCIÓN</w:t>
            </w:r>
          </w:p>
        </w:tc>
        <w:tc>
          <w:tcPr>
            <w:tcW w:w="141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9D4EB52"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854633C" w14:textId="77777777" w:rsidR="0043408F" w:rsidRPr="00321613" w:rsidRDefault="0043408F" w:rsidP="00DE6116">
            <w:pPr>
              <w:jc w:val="center"/>
              <w:rPr>
                <w:rFonts w:ascii="Tahoma" w:hAnsi="Tahoma" w:cs="Tahoma"/>
                <w:b/>
                <w:bCs/>
                <w:color w:val="FFFFFF" w:themeColor="background1"/>
                <w:lang w:val="en-GB" w:eastAsia="es-BO"/>
              </w:rPr>
            </w:pPr>
            <w:r w:rsidRPr="00321613">
              <w:rPr>
                <w:rFonts w:ascii="Tahoma" w:hAnsi="Tahoma" w:cs="Tahoma"/>
                <w:b/>
                <w:bCs/>
                <w:color w:val="FFFFFF" w:themeColor="background1"/>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86FC258" w14:textId="77777777" w:rsidR="0043408F" w:rsidRPr="00321613" w:rsidRDefault="0043408F"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DOCUMENTO, PÁGINA, REFERENCIA</w:t>
            </w:r>
          </w:p>
        </w:tc>
      </w:tr>
      <w:tr w:rsidR="00CF1F76" w:rsidRPr="007A18BA" w14:paraId="36BCAB0D"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AD4BCA" w14:textId="77777777" w:rsidR="00CF1F76" w:rsidRPr="007A18BA" w:rsidRDefault="00CF1F76" w:rsidP="00DE611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2714A4" w14:textId="77777777" w:rsidR="00CF1F76" w:rsidRPr="00FB79A9" w:rsidRDefault="00CF1F76" w:rsidP="00DE6116">
            <w:pPr>
              <w:jc w:val="both"/>
              <w:rPr>
                <w:rFonts w:ascii="Tahoma" w:hAnsi="Tahoma" w:cs="Tahoma"/>
                <w:b/>
                <w:color w:val="244061" w:themeColor="accent1" w:themeShade="80"/>
                <w:sz w:val="22"/>
                <w:szCs w:val="22"/>
                <w:lang w:val="es-ES_tradnl"/>
              </w:rPr>
            </w:pPr>
            <w:r w:rsidRPr="00FB79A9">
              <w:rPr>
                <w:rFonts w:ascii="Tahoma" w:hAnsi="Tahoma" w:cs="Tahoma"/>
                <w:b/>
                <w:color w:val="244061" w:themeColor="accent1" w:themeShade="80"/>
                <w:sz w:val="22"/>
                <w:szCs w:val="22"/>
                <w:lang w:val="es-ES_tradnl"/>
              </w:rPr>
              <w:t>La empresa adjudicada deberá cumplir  con la siguiente operativa</w:t>
            </w:r>
            <w:r>
              <w:rPr>
                <w:rFonts w:ascii="Tahoma" w:hAnsi="Tahoma" w:cs="Tahoma"/>
                <w:b/>
                <w:color w:val="244061" w:themeColor="accent1" w:themeShade="80"/>
                <w:sz w:val="22"/>
                <w:szCs w:val="22"/>
                <w:lang w:val="es-ES_tradnl"/>
              </w:rPr>
              <w:t xml:space="preserve"> descrita en este punto 4 de Gestión y supervisión </w:t>
            </w:r>
            <w:r w:rsidRPr="00FB79A9">
              <w:rPr>
                <w:rFonts w:ascii="Tahoma" w:hAnsi="Tahoma" w:cs="Tahoma"/>
                <w:b/>
                <w:color w:val="244061" w:themeColor="accent1" w:themeShade="80"/>
                <w:sz w:val="22"/>
                <w:szCs w:val="22"/>
                <w:lang w:val="es-ES_tradnl"/>
              </w:rPr>
              <w:t xml:space="preserve"> durante la prestación del servicio</w:t>
            </w:r>
            <w:r>
              <w:rPr>
                <w:rFonts w:ascii="Tahoma" w:hAnsi="Tahoma" w:cs="Tahoma"/>
                <w:b/>
                <w:color w:val="244061" w:themeColor="accent1" w:themeShade="80"/>
                <w:sz w:val="22"/>
                <w:szCs w:val="22"/>
                <w:lang w:val="es-ES_tradnl"/>
              </w:rPr>
              <w:t xml:space="preserve"> indicando su aceptación a cada uno de los acápites</w:t>
            </w:r>
            <w:r w:rsidRPr="00FB79A9">
              <w:rPr>
                <w:rFonts w:ascii="Tahoma" w:hAnsi="Tahoma" w:cs="Tahoma"/>
                <w:b/>
                <w:color w:val="244061" w:themeColor="accent1" w:themeShade="80"/>
                <w:sz w:val="22"/>
                <w:szCs w:val="22"/>
                <w:lang w:val="es-ES_tradnl"/>
              </w:rPr>
              <w:t xml:space="preserve">. </w:t>
            </w:r>
          </w:p>
          <w:p w14:paraId="2B4FACEC" w14:textId="77777777"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Recepción</w:t>
            </w:r>
          </w:p>
          <w:p w14:paraId="2AA9AF4E"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Recibir físicamente el material técnico, </w:t>
            </w:r>
            <w:r w:rsidRPr="007A18BA">
              <w:rPr>
                <w:rFonts w:ascii="Tahoma" w:hAnsi="Tahoma" w:cs="Tahoma"/>
                <w:color w:val="244061" w:themeColor="accent1" w:themeShade="80"/>
                <w:sz w:val="22"/>
                <w:szCs w:val="22"/>
                <w:lang w:val="es-ES_tradnl"/>
              </w:rPr>
              <w:lastRenderedPageBreak/>
              <w:t>comercial, mobiliario, publicitario, tarjetas, prepago, chips, equipos móviles, y otros de ENTEL, cotejando la documentación versus los materiales recepcionados que sustente el ingreso de materiales, verificando las cantidades y estado de los mismos.</w:t>
            </w:r>
          </w:p>
          <w:p w14:paraId="4AB70772"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Aplicar estrictamente los procedimientos establecidos del sistema de Almacenes de ENTEL S.A.</w:t>
            </w:r>
          </w:p>
          <w:p w14:paraId="27D30837" w14:textId="6AA57E86"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Controlar la integridad de los materiales recepcionados, verificando sus atributos, condiciones técnicas y físicas las mismas que deben estar en perfecto estado.</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EEEE36" w14:textId="77777777" w:rsidR="00CF1F76" w:rsidRPr="007A18BA" w:rsidRDefault="00CF1F76" w:rsidP="00DE6116">
            <w:pPr>
              <w:jc w:val="center"/>
              <w:rPr>
                <w:rFonts w:ascii="Tahoma" w:hAnsi="Tahoma" w:cs="Tahoma"/>
                <w:b/>
                <w:color w:val="244061" w:themeColor="accent1" w:themeShade="80"/>
                <w:sz w:val="22"/>
                <w:szCs w:val="22"/>
              </w:rPr>
            </w:pPr>
            <w:r w:rsidRPr="00321613">
              <w:rPr>
                <w:rFonts w:ascii="Tahoma" w:hAnsi="Tahoma" w:cs="Tahoma"/>
                <w:b/>
                <w:sz w:val="22"/>
                <w:szCs w:val="22"/>
              </w:rPr>
              <w:lastRenderedPageBreak/>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356B5B"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643E74" w14:textId="77777777" w:rsidR="00CF1F76" w:rsidRPr="007A18BA" w:rsidRDefault="00CF1F76" w:rsidP="00DE611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val="en-GB" w:eastAsia="es-BO"/>
              </w:rPr>
              <w:t> </w:t>
            </w:r>
          </w:p>
        </w:tc>
      </w:tr>
      <w:tr w:rsidR="00CF1F76" w:rsidRPr="007A18BA" w14:paraId="5C608F2D"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F9011A" w14:textId="6D782454"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lastRenderedPageBreak/>
              <w:t>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F3B9E9"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Ingreso</w:t>
            </w:r>
          </w:p>
          <w:p w14:paraId="46301AAD"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ES_tradnl"/>
              </w:rPr>
              <w:t>Informar de forma inmediata aquellos materiales y equipos que hubieran sido extraviados, deteriorados o se encuentren en mal estado,  y que no cuadren en cantidad  con el  documento de ingreso aplicando las normas correspondientes para tales casos</w:t>
            </w:r>
          </w:p>
          <w:p w14:paraId="23ABF76C" w14:textId="3E7C426E"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Verificar, elaborar y procesar correctamente los documentos y actas que respaldan la recepción e ingreso oficial del material a los almacenes, como ser; notas de entrega del proveedor, pa</w:t>
            </w:r>
            <w:r>
              <w:rPr>
                <w:rFonts w:ascii="Tahoma" w:hAnsi="Tahoma" w:cs="Tahoma"/>
                <w:color w:val="244061" w:themeColor="accent1" w:themeShade="80"/>
                <w:sz w:val="22"/>
                <w:szCs w:val="22"/>
                <w:lang w:val="es-ES_tradnl"/>
              </w:rPr>
              <w:t>c</w:t>
            </w:r>
            <w:r w:rsidRPr="007A18BA">
              <w:rPr>
                <w:rFonts w:ascii="Tahoma" w:hAnsi="Tahoma" w:cs="Tahoma"/>
                <w:color w:val="244061" w:themeColor="accent1" w:themeShade="80"/>
                <w:sz w:val="22"/>
                <w:szCs w:val="22"/>
                <w:lang w:val="es-ES_tradnl"/>
              </w:rPr>
              <w:t>king list.  CMM y/u otros.</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173FBB7A" w14:textId="18B84E61"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080570"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C547CE"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2F538997"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B3EA46" w14:textId="351689AD"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3</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0D38CC"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Registro</w:t>
            </w:r>
          </w:p>
          <w:p w14:paraId="5648C4D9"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Todo ingreso</w:t>
            </w:r>
            <w:r>
              <w:rPr>
                <w:rFonts w:ascii="Tahoma" w:hAnsi="Tahoma" w:cs="Tahoma"/>
                <w:color w:val="244061" w:themeColor="accent1" w:themeShade="80"/>
                <w:sz w:val="22"/>
                <w:szCs w:val="22"/>
                <w:lang w:val="es-ES_tradnl"/>
              </w:rPr>
              <w:t xml:space="preserve"> de materiales y equipos a los </w:t>
            </w:r>
            <w:r w:rsidRPr="007A18BA">
              <w:rPr>
                <w:rFonts w:ascii="Tahoma" w:hAnsi="Tahoma" w:cs="Tahoma"/>
                <w:color w:val="244061" w:themeColor="accent1" w:themeShade="80"/>
                <w:sz w:val="22"/>
                <w:szCs w:val="22"/>
                <w:lang w:val="es-ES_tradnl"/>
              </w:rPr>
              <w:t>almacenes debe estar debidamente registrado e identificado en los sistemas SAP, TTB VENTAS. o nuevos s</w:t>
            </w:r>
            <w:r>
              <w:rPr>
                <w:rFonts w:ascii="Tahoma" w:hAnsi="Tahoma" w:cs="Tahoma"/>
                <w:color w:val="244061" w:themeColor="accent1" w:themeShade="80"/>
                <w:sz w:val="22"/>
                <w:szCs w:val="22"/>
                <w:lang w:val="es-ES_tradnl"/>
              </w:rPr>
              <w:t xml:space="preserve">istemas que sean implementados </w:t>
            </w:r>
            <w:r w:rsidRPr="007A18BA">
              <w:rPr>
                <w:rFonts w:ascii="Tahoma" w:hAnsi="Tahoma" w:cs="Tahoma"/>
                <w:color w:val="244061" w:themeColor="accent1" w:themeShade="80"/>
                <w:sz w:val="22"/>
                <w:szCs w:val="22"/>
                <w:lang w:val="es-ES_tradnl"/>
              </w:rPr>
              <w:t xml:space="preserve">por ENTEL de acuerdo a procedimientos. </w:t>
            </w:r>
          </w:p>
          <w:p w14:paraId="40B49166"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periódicamente Inventarios físicos.</w:t>
            </w:r>
          </w:p>
          <w:p w14:paraId="6A3AC45A"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informes de inventarios en forma periódica.</w:t>
            </w:r>
          </w:p>
          <w:p w14:paraId="6B8BA9C7"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Realizar reportes diarios, mensuales, semestrales y anuales, o a requerimiento de ENTEL S.A. en formatos impresos y en medios magnéticos o en sistemas de red.</w:t>
            </w:r>
          </w:p>
          <w:p w14:paraId="67FD2583"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Op</w:t>
            </w:r>
            <w:r>
              <w:rPr>
                <w:rFonts w:ascii="Tahoma" w:hAnsi="Tahoma" w:cs="Tahoma"/>
                <w:color w:val="244061" w:themeColor="accent1" w:themeShade="80"/>
                <w:sz w:val="22"/>
                <w:szCs w:val="22"/>
                <w:lang w:val="es-ES_tradnl"/>
              </w:rPr>
              <w:t xml:space="preserve">erar e ingresar la información </w:t>
            </w:r>
            <w:r w:rsidRPr="007A18BA">
              <w:rPr>
                <w:rFonts w:ascii="Tahoma" w:hAnsi="Tahoma" w:cs="Tahoma"/>
                <w:color w:val="244061" w:themeColor="accent1" w:themeShade="80"/>
                <w:sz w:val="22"/>
                <w:szCs w:val="22"/>
                <w:lang w:val="es-ES_tradnl"/>
              </w:rPr>
              <w:t xml:space="preserve">los sistemas SAP, TTB ventas u otro implantado por ENTEL S.A. y emitir </w:t>
            </w:r>
            <w:r w:rsidRPr="007A18BA">
              <w:rPr>
                <w:rFonts w:ascii="Tahoma" w:hAnsi="Tahoma" w:cs="Tahoma"/>
                <w:color w:val="244061" w:themeColor="accent1" w:themeShade="80"/>
                <w:sz w:val="22"/>
                <w:szCs w:val="22"/>
                <w:lang w:val="es-ES_tradnl"/>
              </w:rPr>
              <w:lastRenderedPageBreak/>
              <w:t>informes y reportes.</w:t>
            </w:r>
          </w:p>
          <w:p w14:paraId="7594F3EB" w14:textId="77777777" w:rsidR="00CF1F76" w:rsidRPr="007A18BA" w:rsidRDefault="00CF1F76" w:rsidP="00DE6116">
            <w:pPr>
              <w:pStyle w:val="Prrafodelista"/>
              <w:numPr>
                <w:ilvl w:val="0"/>
                <w:numId w:val="25"/>
              </w:numPr>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 efectos de prevención, llevar un sistema de registro adicional de ingresos y salidas que permita tener un control en línea de saldos existentes y contar con la información y la confidencialidad correspondiente.</w:t>
            </w:r>
          </w:p>
          <w:p w14:paraId="6E5E7CB3" w14:textId="77777777" w:rsidR="00CF1F76" w:rsidRPr="007A18BA" w:rsidRDefault="00CF1F76" w:rsidP="00DE6116">
            <w:pPr>
              <w:pStyle w:val="Prrafodelista"/>
              <w:numPr>
                <w:ilvl w:val="0"/>
                <w:numId w:val="25"/>
              </w:numPr>
              <w:jc w:val="both"/>
              <w:rPr>
                <w:rFonts w:ascii="Tahoma" w:hAnsi="Tahoma" w:cs="Tahoma"/>
                <w:b/>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Efectuar cruces trimestrales de la información registrada en los sistemas de Entel con el sistema de la empresa contratista, para identificar diferencias y realizar su seguimiento correspondiente informando los resultados a Entel. </w:t>
            </w:r>
          </w:p>
          <w:p w14:paraId="39E2C24F"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Emisión de reportes sobre, stocks mínimos, rotación de materiales, materiales obsoletos  y otros solicitados por las diferentes unidades de ENTEL S.A        </w:t>
            </w:r>
          </w:p>
          <w:p w14:paraId="4B451E1A"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Dar altas, transferencias y bajas de materiales en los sistemas.</w:t>
            </w:r>
          </w:p>
          <w:p w14:paraId="35A09746"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Proporcionar la información de materiales y equipos que llegan del proveedor a los almacenes y el destino al cual es remitido.</w:t>
            </w:r>
          </w:p>
          <w:p w14:paraId="692F5D3D" w14:textId="6CD82B5F" w:rsidR="00CF1F76" w:rsidRPr="007A18BA" w:rsidRDefault="00CF1F76" w:rsidP="00DE6116">
            <w:p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Los documentos históricos y </w:t>
            </w:r>
            <w:r w:rsidRPr="007A18BA">
              <w:rPr>
                <w:rFonts w:ascii="Tahoma" w:hAnsi="Tahoma" w:cs="Tahoma"/>
                <w:color w:val="244061" w:themeColor="accent1" w:themeShade="80"/>
                <w:sz w:val="22"/>
                <w:szCs w:val="22"/>
                <w:lang w:val="es-ES_tradnl"/>
              </w:rPr>
              <w:t>físicos deberán ser resguardados y debidamente archivados evitando su pérdida o extravió. Dichos documentos deben estar a disposición de Entel para cualquier consulta.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5918D6E2" w14:textId="71A3A7FE" w:rsidR="00CF1F76" w:rsidRPr="00321613" w:rsidRDefault="00CF1F76" w:rsidP="00DE6116">
            <w:pPr>
              <w:jc w:val="center"/>
              <w:rPr>
                <w:rFonts w:ascii="Tahoma" w:hAnsi="Tahoma" w:cs="Tahoma"/>
                <w:b/>
                <w:sz w:val="22"/>
                <w:szCs w:val="22"/>
              </w:rPr>
            </w:pPr>
            <w:r w:rsidRPr="00C77A01">
              <w:rPr>
                <w:rFonts w:ascii="Tahoma" w:hAnsi="Tahoma" w:cs="Tahoma"/>
                <w:b/>
                <w:sz w:val="22"/>
                <w:szCs w:val="22"/>
              </w:rPr>
              <w:lastRenderedPageBreak/>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F88142"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837CB1"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6464D489"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D21FED" w14:textId="3CAC7F8C"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lastRenderedPageBreak/>
              <w:t>4</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04DEA3"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Codificación</w:t>
            </w:r>
          </w:p>
          <w:p w14:paraId="21DDE81C"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ES_tradnl"/>
              </w:rPr>
              <w:t xml:space="preserve">Aplicar la codificación y clasificación correspondiente por tipo, clase y características de materiales </w:t>
            </w:r>
            <w:r>
              <w:rPr>
                <w:rFonts w:ascii="Tahoma" w:hAnsi="Tahoma" w:cs="Tahoma"/>
                <w:color w:val="244061" w:themeColor="accent1" w:themeShade="80"/>
                <w:sz w:val="22"/>
                <w:szCs w:val="22"/>
                <w:lang w:val="es-ES_tradnl"/>
              </w:rPr>
              <w:t xml:space="preserve">y equipos, ubicados en almacén </w:t>
            </w:r>
            <w:r w:rsidRPr="007A18BA">
              <w:rPr>
                <w:rFonts w:ascii="Tahoma" w:hAnsi="Tahoma" w:cs="Tahoma"/>
                <w:color w:val="244061" w:themeColor="accent1" w:themeShade="80"/>
                <w:sz w:val="22"/>
                <w:szCs w:val="22"/>
                <w:lang w:val="es-ES_tradnl"/>
              </w:rPr>
              <w:t>según los sistemas TTB, SAP u otro que ENTEL implemente y en el sistema informático del proponente, con el cuidado de mantener la integridad de la información y de las Bases de Datos  de acuerdo a normativa de ENTEL S.A.</w:t>
            </w:r>
          </w:p>
          <w:p w14:paraId="421F982C" w14:textId="591E4C4B"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Brindar el soporte e información de la codificación a los almacenes técnicos y comerciales de las regionales.</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511D97FD" w14:textId="2E70A36D"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5CB41A"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763891"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117559E1"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BA5704" w14:textId="40A6058F"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5</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61B614"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Almacenamiento</w:t>
            </w:r>
          </w:p>
          <w:p w14:paraId="11931F7F"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Una vez cumplido el procesamiento de la información documental clasificar de acuerdo a las características de cada </w:t>
            </w:r>
            <w:r w:rsidRPr="007A18BA">
              <w:rPr>
                <w:rFonts w:ascii="Tahoma" w:hAnsi="Tahoma" w:cs="Tahoma"/>
                <w:color w:val="244061" w:themeColor="accent1" w:themeShade="80"/>
                <w:sz w:val="22"/>
                <w:szCs w:val="22"/>
                <w:lang w:val="es-ES_tradnl"/>
              </w:rPr>
              <w:lastRenderedPageBreak/>
              <w:t>material y equipo, para su posterior desplazamiento y ubicación dentro de cada almacén.</w:t>
            </w:r>
          </w:p>
          <w:p w14:paraId="542BF2C6"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Los materiales y equipos recepcionados colocar y depositar adecuadamente en los espacios asignados a cada uno de ellos, llenando la información que corresponda.</w:t>
            </w:r>
          </w:p>
          <w:p w14:paraId="350D7324"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Optimizar los espacios de los almacenes.</w:t>
            </w:r>
          </w:p>
          <w:p w14:paraId="6007046B"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Aplicar la manipulación de materiales y equipos de forma adecuada y delicada para evitar su deterioro o desperfecto. </w:t>
            </w:r>
          </w:p>
          <w:p w14:paraId="08415CA2"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Proporcionar la seguridad debida a cada uno de los materiales y equipos que están bajo su custodia, previendo, contingencias, riesgos y desastres, debiendo mantener la buena calidad de los mismos tanto de aquellos que estén bajo techo como aquellos que estén a la intemperie. </w:t>
            </w:r>
          </w:p>
          <w:p w14:paraId="4E8B6B92"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Mantener las áreas de circulación libre para manipulación de los equipos y materiales.  </w:t>
            </w:r>
          </w:p>
          <w:p w14:paraId="27A8E8E8" w14:textId="55AAAD22"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Aplicar las normas de Seguridad Industrial posibilitando la seguridad y protección de los Recursos Humanos, materiales y equipos bajo su custodia y administración.</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15FBC574" w14:textId="323A5282" w:rsidR="00CF1F76" w:rsidRPr="00321613" w:rsidRDefault="00CF1F76" w:rsidP="00DE6116">
            <w:pPr>
              <w:jc w:val="center"/>
              <w:rPr>
                <w:rFonts w:ascii="Tahoma" w:hAnsi="Tahoma" w:cs="Tahoma"/>
                <w:b/>
                <w:sz w:val="22"/>
                <w:szCs w:val="22"/>
              </w:rPr>
            </w:pPr>
            <w:r w:rsidRPr="00C77A01">
              <w:rPr>
                <w:rFonts w:ascii="Tahoma" w:hAnsi="Tahoma" w:cs="Tahoma"/>
                <w:b/>
                <w:sz w:val="22"/>
                <w:szCs w:val="22"/>
              </w:rPr>
              <w:lastRenderedPageBreak/>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D2BD51"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B5C5E3"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45119AB0"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05B9FE" w14:textId="3C3027C6"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lastRenderedPageBreak/>
              <w:t>6</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C0DD2D"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 xml:space="preserve">Salida de Almacenes y Distribución </w:t>
            </w:r>
          </w:p>
          <w:p w14:paraId="74F1C96E"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Atender todas las solicitudes que vienen de las diferentes unidades de ENTEL S.A. procesando adecuadamente la documentación que respalda la salida y entrega de materiales y equipos, de acuerdo a procedimientos establecidos.</w:t>
            </w:r>
          </w:p>
          <w:p w14:paraId="7AC9891A"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Verificar que cantidad y características de los equipos o materiales a entregar, correspondan a lo solicitado para evitar posibles reclamos.</w:t>
            </w:r>
          </w:p>
          <w:p w14:paraId="1CBD3A64" w14:textId="209DAC4C"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Registrar la salida de materiales o equipos en los sistemas correspondientes SAP datawarehouse, TTB Ventas, u otro designado por ENTEL y en el sistema de la empresa adjudicada manteniendo los saldos al día.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2275BE22" w14:textId="027C0AC4"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0BF3D9"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9688F9"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1BFB02D7"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6830CC" w14:textId="1E72B531"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7</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E7B134"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Inventarios</w:t>
            </w:r>
          </w:p>
          <w:p w14:paraId="628610AC"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Se debe realizar inventarios por galpón, por responsable de material a solicitud de </w:t>
            </w:r>
            <w:r w:rsidRPr="007A18BA">
              <w:rPr>
                <w:rFonts w:ascii="Tahoma" w:hAnsi="Tahoma" w:cs="Tahoma"/>
                <w:color w:val="244061" w:themeColor="accent1" w:themeShade="80"/>
                <w:sz w:val="22"/>
                <w:szCs w:val="22"/>
                <w:lang w:val="es-ES_tradnl"/>
              </w:rPr>
              <w:lastRenderedPageBreak/>
              <w:t xml:space="preserve">personal de ENTELS.A.  </w:t>
            </w:r>
          </w:p>
          <w:p w14:paraId="4C3A8F32"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Mensualmente debe  presentarse el reporte de movimientos del material y el cruce de existencias  entre los sistemas de ENTEL y de la empresa adjudicada.</w:t>
            </w:r>
          </w:p>
          <w:p w14:paraId="6B24DA4C" w14:textId="7D943C8A"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Se debe proporcionar el personal </w:t>
            </w:r>
            <w:r>
              <w:rPr>
                <w:rFonts w:ascii="Tahoma" w:hAnsi="Tahoma" w:cs="Tahoma"/>
                <w:color w:val="244061" w:themeColor="accent1" w:themeShade="80"/>
                <w:sz w:val="22"/>
                <w:szCs w:val="22"/>
                <w:lang w:val="es-ES_tradnl"/>
              </w:rPr>
              <w:t xml:space="preserve">adicional sin costo alguno para ENTEL S.A. </w:t>
            </w:r>
            <w:r w:rsidRPr="007A18BA">
              <w:rPr>
                <w:rFonts w:ascii="Tahoma" w:hAnsi="Tahoma" w:cs="Tahoma"/>
                <w:color w:val="244061" w:themeColor="accent1" w:themeShade="80"/>
                <w:sz w:val="22"/>
                <w:szCs w:val="22"/>
                <w:lang w:val="es-ES_tradnl"/>
              </w:rPr>
              <w:t xml:space="preserve"> requerido para todos inventarios y particularmente para el inventario de traspaso  de entrega y recepción siendo este una responsabilidad de la empresa adjudicada.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7FD78DCA" w14:textId="6BB5A3E5" w:rsidR="00CF1F76" w:rsidRPr="00321613" w:rsidRDefault="00CF1F76" w:rsidP="00DE6116">
            <w:pPr>
              <w:jc w:val="center"/>
              <w:rPr>
                <w:rFonts w:ascii="Tahoma" w:hAnsi="Tahoma" w:cs="Tahoma"/>
                <w:b/>
                <w:sz w:val="22"/>
                <w:szCs w:val="22"/>
              </w:rPr>
            </w:pPr>
            <w:r w:rsidRPr="00C77A01">
              <w:rPr>
                <w:rFonts w:ascii="Tahoma" w:hAnsi="Tahoma" w:cs="Tahoma"/>
                <w:b/>
                <w:sz w:val="22"/>
                <w:szCs w:val="22"/>
              </w:rPr>
              <w:lastRenderedPageBreak/>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678C13"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757AF6"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73C07B20"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A8B2EC" w14:textId="319DDF9C"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lastRenderedPageBreak/>
              <w:t>8</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E36FFF" w14:textId="77777777" w:rsidR="00CF1F76" w:rsidRPr="005E0170" w:rsidRDefault="00CF1F76" w:rsidP="00DE6116">
            <w:pPr>
              <w:jc w:val="both"/>
              <w:rPr>
                <w:rFonts w:ascii="Tahoma" w:hAnsi="Tahoma" w:cs="Tahoma"/>
                <w:b/>
                <w:color w:val="244061" w:themeColor="accent1" w:themeShade="80"/>
                <w:sz w:val="22"/>
                <w:szCs w:val="22"/>
                <w:lang w:val="es-ES_tradnl"/>
              </w:rPr>
            </w:pPr>
            <w:r w:rsidRPr="005E0170">
              <w:rPr>
                <w:rFonts w:ascii="Tahoma" w:hAnsi="Tahoma" w:cs="Tahoma"/>
                <w:b/>
                <w:color w:val="244061" w:themeColor="accent1" w:themeShade="80"/>
                <w:sz w:val="22"/>
                <w:szCs w:val="22"/>
                <w:lang w:val="es-ES_tradnl"/>
              </w:rPr>
              <w:t xml:space="preserve">Traspaso de </w:t>
            </w:r>
            <w:r>
              <w:rPr>
                <w:rFonts w:ascii="Tahoma" w:hAnsi="Tahoma" w:cs="Tahoma"/>
                <w:b/>
                <w:color w:val="244061" w:themeColor="accent1" w:themeShade="80"/>
                <w:sz w:val="22"/>
                <w:szCs w:val="22"/>
                <w:lang w:val="es-ES_tradnl"/>
              </w:rPr>
              <w:t>R</w:t>
            </w:r>
            <w:r w:rsidRPr="005E0170">
              <w:rPr>
                <w:rFonts w:ascii="Tahoma" w:hAnsi="Tahoma" w:cs="Tahoma"/>
                <w:b/>
                <w:color w:val="244061" w:themeColor="accent1" w:themeShade="80"/>
                <w:sz w:val="22"/>
                <w:szCs w:val="22"/>
                <w:lang w:val="es-ES_tradnl"/>
              </w:rPr>
              <w:t xml:space="preserve">ecepción de inventarios </w:t>
            </w:r>
          </w:p>
          <w:p w14:paraId="424C58D6" w14:textId="77777777" w:rsidR="00CF1F76" w:rsidRPr="005E0170"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5E0170">
              <w:rPr>
                <w:rFonts w:ascii="Tahoma" w:hAnsi="Tahoma" w:cs="Tahoma"/>
                <w:color w:val="244061" w:themeColor="accent1" w:themeShade="80"/>
                <w:sz w:val="22"/>
                <w:szCs w:val="22"/>
                <w:lang w:val="es-ES_tradnl"/>
              </w:rPr>
              <w:t xml:space="preserve">Acompañar  el planteamiento de para el cumplimiento de la realización del inventario de traspaso a la nueva empresa adjudicada en un Diagrama de GANT explicando su estrategia. </w:t>
            </w:r>
          </w:p>
          <w:p w14:paraId="05F8E35C"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Según inspección  por la empresa adjudicada se solicita el menor tiempo posible para el proceso de inventario de traspaso</w:t>
            </w:r>
            <w:r w:rsidRPr="007A18BA">
              <w:rPr>
                <w:rFonts w:ascii="Tahoma" w:hAnsi="Tahoma" w:cs="Tahoma"/>
                <w:color w:val="244061" w:themeColor="accent1" w:themeShade="80"/>
                <w:sz w:val="22"/>
                <w:szCs w:val="22"/>
                <w:lang w:val="es-ES_tradnl"/>
              </w:rPr>
              <w:t>.</w:t>
            </w:r>
            <w:r>
              <w:rPr>
                <w:rFonts w:ascii="Tahoma" w:hAnsi="Tahoma" w:cs="Tahoma"/>
                <w:color w:val="244061" w:themeColor="accent1" w:themeShade="80"/>
                <w:sz w:val="22"/>
                <w:szCs w:val="22"/>
                <w:lang w:val="es-ES_tradnl"/>
              </w:rPr>
              <w:t>(menor a 2 meses)</w:t>
            </w:r>
          </w:p>
          <w:p w14:paraId="6DE4BFC7" w14:textId="3836FD31" w:rsidR="00CF1F76" w:rsidRPr="007A18BA" w:rsidRDefault="00CF1F76" w:rsidP="00DE6116">
            <w:p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Con la firma de l</w:t>
            </w:r>
            <w:r w:rsidRPr="007A18BA">
              <w:rPr>
                <w:rFonts w:ascii="Tahoma" w:hAnsi="Tahoma" w:cs="Tahoma"/>
                <w:color w:val="244061" w:themeColor="accent1" w:themeShade="80"/>
                <w:sz w:val="22"/>
                <w:szCs w:val="22"/>
                <w:lang w:val="es-ES_tradnl"/>
              </w:rPr>
              <w:t>as existencias totales inventariadas  en el traspaso de los almacenes de ENTEL</w:t>
            </w:r>
            <w:r>
              <w:rPr>
                <w:rFonts w:ascii="Tahoma" w:hAnsi="Tahoma" w:cs="Tahoma"/>
                <w:color w:val="244061" w:themeColor="accent1" w:themeShade="80"/>
                <w:sz w:val="22"/>
                <w:szCs w:val="22"/>
                <w:lang w:val="es-ES_tradnl"/>
              </w:rPr>
              <w:t xml:space="preserve"> </w:t>
            </w:r>
            <w:r w:rsidRPr="007A18BA">
              <w:rPr>
                <w:rFonts w:ascii="Tahoma" w:hAnsi="Tahoma" w:cs="Tahoma"/>
                <w:color w:val="244061" w:themeColor="accent1" w:themeShade="80"/>
                <w:sz w:val="22"/>
                <w:szCs w:val="22"/>
                <w:lang w:val="es-ES_tradnl"/>
              </w:rPr>
              <w:t xml:space="preserve">S.A. pasará la responsabilidad </w:t>
            </w:r>
            <w:r>
              <w:rPr>
                <w:rFonts w:ascii="Tahoma" w:hAnsi="Tahoma" w:cs="Tahoma"/>
                <w:color w:val="244061" w:themeColor="accent1" w:themeShade="80"/>
                <w:sz w:val="22"/>
                <w:szCs w:val="22"/>
                <w:lang w:val="es-ES_tradnl"/>
              </w:rPr>
              <w:t>a</w:t>
            </w:r>
            <w:r w:rsidRPr="007A18BA">
              <w:rPr>
                <w:rFonts w:ascii="Tahoma" w:hAnsi="Tahoma" w:cs="Tahoma"/>
                <w:color w:val="244061" w:themeColor="accent1" w:themeShade="80"/>
                <w:sz w:val="22"/>
                <w:szCs w:val="22"/>
                <w:lang w:val="es-ES_tradnl"/>
              </w:rPr>
              <w:t xml:space="preserve"> la empresa adjudicada.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7B9E3066" w14:textId="325D65DB"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B3A3AD"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C9B0FF8"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38569AA9"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F5DE3D" w14:textId="1098301A"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9</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9C0031" w14:textId="77777777" w:rsidR="00CF1F76" w:rsidRPr="005E0170" w:rsidRDefault="00CF1F76" w:rsidP="00DE6116">
            <w:pPr>
              <w:jc w:val="both"/>
              <w:rPr>
                <w:rFonts w:ascii="Tahoma" w:hAnsi="Tahoma" w:cs="Tahoma"/>
                <w:b/>
                <w:color w:val="244061" w:themeColor="accent1" w:themeShade="80"/>
                <w:sz w:val="22"/>
                <w:szCs w:val="22"/>
                <w:lang w:val="es-ES_tradnl"/>
              </w:rPr>
            </w:pPr>
            <w:r w:rsidRPr="005E0170">
              <w:rPr>
                <w:rFonts w:ascii="Tahoma" w:hAnsi="Tahoma" w:cs="Tahoma"/>
                <w:b/>
                <w:color w:val="244061" w:themeColor="accent1" w:themeShade="80"/>
                <w:sz w:val="22"/>
                <w:szCs w:val="22"/>
                <w:lang w:val="es-ES_tradnl"/>
              </w:rPr>
              <w:t>Traspaso de Entrega de inventarios</w:t>
            </w:r>
          </w:p>
          <w:p w14:paraId="675B83B4" w14:textId="6BC024E6"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Al finalizar el periodo de la vigencia del contrato y en caso que sea otro proveedor</w:t>
            </w:r>
            <w:r>
              <w:rPr>
                <w:rFonts w:ascii="Tahoma" w:hAnsi="Tahoma" w:cs="Tahoma"/>
                <w:color w:val="244061" w:themeColor="accent1" w:themeShade="80"/>
                <w:sz w:val="22"/>
                <w:szCs w:val="22"/>
                <w:lang w:val="es-ES_tradnl"/>
              </w:rPr>
              <w:t xml:space="preserve"> el nuevo adjudicado</w:t>
            </w:r>
            <w:r w:rsidRPr="007A18BA">
              <w:rPr>
                <w:rFonts w:ascii="Tahoma" w:hAnsi="Tahoma" w:cs="Tahoma"/>
                <w:color w:val="244061" w:themeColor="accent1" w:themeShade="80"/>
                <w:sz w:val="22"/>
                <w:szCs w:val="22"/>
                <w:lang w:val="es-ES_tradnl"/>
              </w:rPr>
              <w:t>,</w:t>
            </w:r>
            <w:r>
              <w:rPr>
                <w:rFonts w:ascii="Tahoma" w:hAnsi="Tahoma" w:cs="Tahoma"/>
                <w:color w:val="244061" w:themeColor="accent1" w:themeShade="80"/>
                <w:sz w:val="22"/>
                <w:szCs w:val="22"/>
                <w:lang w:val="es-ES_tradnl"/>
              </w:rPr>
              <w:t xml:space="preserve"> deberá realizar el traspaso en un plazo máximo de 3 meses tomando en cuenta que la empresa saliente</w:t>
            </w:r>
            <w:r w:rsidRPr="007A18BA">
              <w:rPr>
                <w:rFonts w:ascii="Tahoma" w:hAnsi="Tahoma" w:cs="Tahoma"/>
                <w:color w:val="244061" w:themeColor="accent1" w:themeShade="80"/>
                <w:sz w:val="22"/>
                <w:szCs w:val="22"/>
                <w:lang w:val="es-ES_tradnl"/>
              </w:rPr>
              <w:t xml:space="preserve"> deberá  continuar  con la operativa de distribución de material, mientras se realiza el </w:t>
            </w:r>
            <w:r>
              <w:rPr>
                <w:rFonts w:ascii="Tahoma" w:hAnsi="Tahoma" w:cs="Tahoma"/>
                <w:color w:val="244061" w:themeColor="accent1" w:themeShade="80"/>
                <w:sz w:val="22"/>
                <w:szCs w:val="22"/>
                <w:lang w:val="es-ES_tradnl"/>
              </w:rPr>
              <w:t xml:space="preserve">traspaso a la siguiente empresa, todo </w:t>
            </w:r>
            <w:r w:rsidRPr="007A18BA">
              <w:rPr>
                <w:rFonts w:ascii="Tahoma" w:hAnsi="Tahoma" w:cs="Tahoma"/>
                <w:color w:val="244061" w:themeColor="accent1" w:themeShade="80"/>
                <w:sz w:val="22"/>
                <w:szCs w:val="22"/>
                <w:lang w:val="es-ES_tradnl"/>
              </w:rPr>
              <w:t>a conformidad y supervisión de ENTEL, sin que esto signifique un costo adicional para ENTEL S.A.</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3CD87D69" w14:textId="44194EE9" w:rsidR="00CF1F76" w:rsidRPr="00321613" w:rsidRDefault="00CF1F76" w:rsidP="00DE6116">
            <w:pPr>
              <w:jc w:val="center"/>
              <w:rPr>
                <w:rFonts w:ascii="Tahoma" w:hAnsi="Tahoma" w:cs="Tahoma"/>
                <w:b/>
                <w:sz w:val="22"/>
                <w:szCs w:val="22"/>
              </w:rPr>
            </w:pPr>
            <w:r w:rsidRPr="00C77A01">
              <w:rPr>
                <w:rFonts w:ascii="Tahoma" w:hAnsi="Tahoma" w:cs="Tahoma"/>
                <w:b/>
                <w:sz w:val="22"/>
                <w:szCs w:val="22"/>
              </w:rPr>
              <w:fldChar w:fldCharType="begin">
                <w:ffData>
                  <w:name w:val="Casilla1"/>
                  <w:enabled/>
                  <w:calcOnExit w:val="0"/>
                  <w:checkBox>
                    <w:sizeAuto/>
                    <w:default w:val="1"/>
                  </w:checkBox>
                </w:ffData>
              </w:fldChar>
            </w:r>
            <w:r w:rsidRPr="00C77A01">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C77A01">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5009FF"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9C6836"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bl>
    <w:p w14:paraId="20EF492F" w14:textId="77777777" w:rsidR="00CC0592" w:rsidRPr="007A18BA" w:rsidRDefault="00CC0592" w:rsidP="00480B2F">
      <w:pPr>
        <w:rPr>
          <w:rFonts w:ascii="Tahoma" w:hAnsi="Tahoma" w:cs="Tahoma"/>
          <w:color w:val="244061" w:themeColor="accent1" w:themeShade="80"/>
          <w:sz w:val="22"/>
          <w:szCs w:val="22"/>
          <w:lang w:val="es-BO" w:eastAsia="en-US"/>
        </w:rPr>
      </w:pPr>
    </w:p>
    <w:p w14:paraId="31E34BE5" w14:textId="77777777" w:rsidR="00991909" w:rsidRPr="007A18BA" w:rsidRDefault="00991909" w:rsidP="00991909">
      <w:pPr>
        <w:pStyle w:val="TITULOS"/>
        <w:numPr>
          <w:ilvl w:val="0"/>
          <w:numId w:val="21"/>
        </w:numPr>
        <w:spacing w:after="0" w:line="240" w:lineRule="auto"/>
        <w:ind w:left="426" w:hanging="426"/>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SERVICIOS  </w:t>
      </w:r>
    </w:p>
    <w:p w14:paraId="682FECF0" w14:textId="77777777" w:rsidR="00991909" w:rsidRDefault="00991909" w:rsidP="00480B2F">
      <w:pPr>
        <w:rPr>
          <w:rFonts w:ascii="Tahoma" w:hAnsi="Tahoma" w:cs="Tahoma"/>
          <w:color w:val="244061" w:themeColor="accent1" w:themeShade="80"/>
          <w:sz w:val="22"/>
          <w:szCs w:val="22"/>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962"/>
        <w:gridCol w:w="1416"/>
        <w:gridCol w:w="852"/>
        <w:gridCol w:w="2127"/>
      </w:tblGrid>
      <w:tr w:rsidR="00991909" w:rsidRPr="00321613" w14:paraId="35C4F3E5" w14:textId="77777777" w:rsidTr="00BB5FF6">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17E6D56"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A3531D2"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RESPUESTA DEL OFERENTE</w:t>
            </w:r>
          </w:p>
        </w:tc>
      </w:tr>
      <w:tr w:rsidR="00991909" w:rsidRPr="00321613" w14:paraId="71E393BA" w14:textId="77777777" w:rsidTr="00BB5FF6">
        <w:trPr>
          <w:trHeight w:val="50"/>
          <w:tblHeader/>
        </w:trPr>
        <w:tc>
          <w:tcPr>
            <w:tcW w:w="538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FCD7148"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CARACTERÍSTICAS TÉCNICAS GENERALES</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7FAFDF"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88ADA40"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(Llenado Obligatorio)</w:t>
            </w:r>
          </w:p>
        </w:tc>
      </w:tr>
      <w:tr w:rsidR="00991909" w:rsidRPr="00321613" w14:paraId="45869D32" w14:textId="77777777" w:rsidTr="00BB5FF6">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2A7358A" w14:textId="77777777" w:rsidR="00991909" w:rsidRPr="00321613" w:rsidRDefault="00991909" w:rsidP="00BB5FF6">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N°</w:t>
            </w:r>
          </w:p>
        </w:tc>
        <w:tc>
          <w:tcPr>
            <w:tcW w:w="496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3BDC96C" w14:textId="77777777" w:rsidR="00991909" w:rsidRPr="00321613" w:rsidRDefault="00991909" w:rsidP="00BB5FF6">
            <w:pPr>
              <w:jc w:val="center"/>
              <w:rPr>
                <w:rFonts w:ascii="Tahoma" w:hAnsi="Tahoma" w:cs="Tahoma"/>
                <w:color w:val="FFFFFF" w:themeColor="background1"/>
                <w:lang w:eastAsia="es-BO"/>
              </w:rPr>
            </w:pPr>
            <w:r w:rsidRPr="00321613">
              <w:rPr>
                <w:rFonts w:ascii="Tahoma" w:hAnsi="Tahoma" w:cs="Tahoma"/>
                <w:b/>
                <w:color w:val="FFFFFF" w:themeColor="background1"/>
                <w:lang w:eastAsia="es-BO"/>
              </w:rPr>
              <w:t>DESCRIPCIÓN</w:t>
            </w:r>
          </w:p>
        </w:tc>
        <w:tc>
          <w:tcPr>
            <w:tcW w:w="141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2E5095A"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7A4A8B8" w14:textId="77777777" w:rsidR="00991909" w:rsidRPr="00321613" w:rsidRDefault="00991909" w:rsidP="00BB5FF6">
            <w:pPr>
              <w:jc w:val="center"/>
              <w:rPr>
                <w:rFonts w:ascii="Tahoma" w:hAnsi="Tahoma" w:cs="Tahoma"/>
                <w:b/>
                <w:bCs/>
                <w:color w:val="FFFFFF" w:themeColor="background1"/>
                <w:lang w:val="en-GB" w:eastAsia="es-BO"/>
              </w:rPr>
            </w:pPr>
            <w:r w:rsidRPr="00321613">
              <w:rPr>
                <w:rFonts w:ascii="Tahoma" w:hAnsi="Tahoma" w:cs="Tahoma"/>
                <w:b/>
                <w:bCs/>
                <w:color w:val="FFFFFF" w:themeColor="background1"/>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2E991AE" w14:textId="77777777" w:rsidR="00991909" w:rsidRPr="00321613" w:rsidRDefault="00991909" w:rsidP="00BB5FF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DOCUMENTO, PÁGINA, REFERENCIA</w:t>
            </w:r>
          </w:p>
        </w:tc>
      </w:tr>
      <w:tr w:rsidR="00991909" w:rsidRPr="007A18BA" w14:paraId="334C9493" w14:textId="77777777" w:rsidTr="00BB5FF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4970F6" w14:textId="77777777" w:rsidR="00991909" w:rsidRPr="007A18BA" w:rsidRDefault="00991909" w:rsidP="00BB5FF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33D5CA" w14:textId="77777777" w:rsidR="00991909" w:rsidRPr="00547901" w:rsidRDefault="00991909" w:rsidP="00BB5FF6">
            <w:pPr>
              <w:jc w:val="both"/>
              <w:rPr>
                <w:rFonts w:ascii="Tahoma" w:hAnsi="Tahoma" w:cs="Tahoma"/>
                <w:b/>
                <w:color w:val="244061" w:themeColor="accent1" w:themeShade="80"/>
                <w:sz w:val="22"/>
                <w:szCs w:val="22"/>
                <w:lang w:val="es-ES_tradnl"/>
              </w:rPr>
            </w:pPr>
            <w:r w:rsidRPr="00FB79A9">
              <w:rPr>
                <w:rFonts w:ascii="Tahoma" w:hAnsi="Tahoma" w:cs="Tahoma"/>
                <w:b/>
                <w:color w:val="244061" w:themeColor="accent1" w:themeShade="80"/>
                <w:sz w:val="22"/>
                <w:szCs w:val="22"/>
                <w:lang w:val="es-ES_tradnl"/>
              </w:rPr>
              <w:t xml:space="preserve">A cada uno de los acápites la empresa proponente debe explicar de manera clara </w:t>
            </w:r>
            <w:r w:rsidRPr="00FB79A9">
              <w:rPr>
                <w:rFonts w:ascii="Tahoma" w:hAnsi="Tahoma" w:cs="Tahoma"/>
                <w:b/>
                <w:color w:val="244061" w:themeColor="accent1" w:themeShade="80"/>
                <w:sz w:val="22"/>
                <w:szCs w:val="22"/>
                <w:lang w:val="es-ES_tradnl"/>
              </w:rPr>
              <w:lastRenderedPageBreak/>
              <w:t>como se realizara, procesara, y con qué recursos contará para alcanzar lo requerido en el presente documento.</w:t>
            </w:r>
          </w:p>
          <w:p w14:paraId="599D8AC9" w14:textId="77777777" w:rsidR="00991909" w:rsidRPr="007A18BA" w:rsidRDefault="00991909" w:rsidP="00BB5FF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Medidas de Higiene y Seguridad Industrial</w:t>
            </w:r>
          </w:p>
          <w:p w14:paraId="0BE22A26"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Proporcionar las condiciones y equipamiento correspondientes para el movimiento de los materiales y equipos en los almacenes.</w:t>
            </w:r>
          </w:p>
          <w:p w14:paraId="7E77A135"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Proporcionar a su personal ropa de trabajo, zapatos de trabajo</w:t>
            </w:r>
            <w:r>
              <w:rPr>
                <w:rFonts w:ascii="Tahoma" w:hAnsi="Tahoma" w:cs="Tahoma"/>
                <w:color w:val="244061" w:themeColor="accent1" w:themeShade="80"/>
                <w:sz w:val="22"/>
                <w:szCs w:val="22"/>
                <w:lang w:val="es-ES_tradnl"/>
              </w:rPr>
              <w:t xml:space="preserve">, </w:t>
            </w:r>
            <w:r w:rsidRPr="007A18BA">
              <w:rPr>
                <w:rFonts w:ascii="Tahoma" w:hAnsi="Tahoma" w:cs="Tahoma"/>
                <w:color w:val="244061" w:themeColor="accent1" w:themeShade="80"/>
                <w:sz w:val="22"/>
                <w:szCs w:val="22"/>
                <w:lang w:val="es-ES_tradnl"/>
              </w:rPr>
              <w:t>guantes, cascos suplementos y equipo de seguridad industrial.</w:t>
            </w:r>
          </w:p>
          <w:p w14:paraId="4E70714E"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Proporcionar implementos y/o cascos requeridos de seguridad para visitas al interior del almacén.  </w:t>
            </w:r>
          </w:p>
          <w:p w14:paraId="4AB78B56"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Proporcionar herramientas, carpas, sogas candado, cajas, pallets, cinta de seguridad y todos los materiales necesarios para desembalado, apertura de cajas, así como para el cuidado y embalado del material en los procesos de  ingreso, resguardo, mantenimiento, identificación y envío de material.  </w:t>
            </w:r>
          </w:p>
          <w:p w14:paraId="7E693F73"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Adoptar medidas de prevención para evitar incendios, inundaciones  precautelando al personal, los almacenes, materiales y equipos.</w:t>
            </w:r>
          </w:p>
          <w:p w14:paraId="26B41D7C"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Aplicar y hacer uso de avisos y señalización de seguridad en los almacenes </w:t>
            </w:r>
          </w:p>
          <w:p w14:paraId="66DBD784"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Asumir</w:t>
            </w:r>
            <w:r>
              <w:rPr>
                <w:rFonts w:ascii="Tahoma" w:hAnsi="Tahoma" w:cs="Tahoma"/>
                <w:color w:val="244061" w:themeColor="accent1" w:themeShade="80"/>
                <w:sz w:val="22"/>
                <w:szCs w:val="22"/>
                <w:lang w:val="es-ES_tradnl"/>
              </w:rPr>
              <w:t xml:space="preserve"> </w:t>
            </w:r>
            <w:r w:rsidRPr="007A18BA">
              <w:rPr>
                <w:rFonts w:ascii="Tahoma" w:hAnsi="Tahoma" w:cs="Tahoma"/>
                <w:color w:val="244061" w:themeColor="accent1" w:themeShade="80"/>
                <w:sz w:val="22"/>
                <w:szCs w:val="22"/>
                <w:lang w:val="es-ES_tradnl"/>
              </w:rPr>
              <w:t xml:space="preserve"> medidas de emergencia en casos de accidentes. </w:t>
            </w:r>
          </w:p>
          <w:p w14:paraId="1AE7C902" w14:textId="77777777" w:rsidR="00991909"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Contratar personal que realice la limpieza, desyerbado, mantenimiento y fumigado de los almacenes y las áreas en las que se resguarda el material, oficina y baños bajo la administración de la empresa adjudicada. </w:t>
            </w:r>
          </w:p>
          <w:p w14:paraId="67039925" w14:textId="49171456" w:rsidR="00991909" w:rsidRPr="007A18BA" w:rsidRDefault="00991909" w:rsidP="00991909">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Mantener la limpieza de todos los almacenes mencionados y el material resguardado</w:t>
            </w:r>
            <w:r>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ES_tradnl"/>
              </w:rPr>
              <w:t xml:space="preserve"> </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1719E7" w14:textId="77777777" w:rsidR="00991909" w:rsidRPr="007A18BA" w:rsidRDefault="00991909" w:rsidP="00BB5FF6">
            <w:pPr>
              <w:jc w:val="center"/>
              <w:rPr>
                <w:rFonts w:ascii="Tahoma" w:hAnsi="Tahoma" w:cs="Tahoma"/>
                <w:b/>
                <w:color w:val="244061" w:themeColor="accent1" w:themeShade="80"/>
                <w:sz w:val="22"/>
                <w:szCs w:val="22"/>
              </w:rPr>
            </w:pPr>
            <w:r w:rsidRPr="00321613">
              <w:rPr>
                <w:rFonts w:ascii="Tahoma" w:hAnsi="Tahoma" w:cs="Tahoma"/>
                <w:b/>
                <w:sz w:val="22"/>
                <w:szCs w:val="22"/>
              </w:rPr>
              <w:lastRenderedPageBreak/>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497740" w14:textId="77777777" w:rsidR="00991909" w:rsidRPr="007A18BA" w:rsidRDefault="00991909" w:rsidP="00BB5FF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70C543" w14:textId="77777777" w:rsidR="00991909" w:rsidRPr="007A18BA" w:rsidRDefault="00991909" w:rsidP="00BB5FF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val="en-GB" w:eastAsia="es-BO"/>
              </w:rPr>
              <w:t> </w:t>
            </w:r>
          </w:p>
        </w:tc>
      </w:tr>
      <w:tr w:rsidR="00991909" w:rsidRPr="007A18BA" w14:paraId="1B8824F0" w14:textId="77777777" w:rsidTr="00BB5FF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5C5A74" w14:textId="0A974A78" w:rsidR="00991909" w:rsidRPr="007A18BA" w:rsidRDefault="00991909" w:rsidP="00BB5FF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lastRenderedPageBreak/>
              <w:t>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741371" w14:textId="77777777" w:rsidR="00991909" w:rsidRPr="007A18BA" w:rsidRDefault="00991909" w:rsidP="00BB5FF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 xml:space="preserve">Servicios Generales </w:t>
            </w:r>
          </w:p>
          <w:p w14:paraId="211A949E"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La empresa adjudicada debe e</w:t>
            </w:r>
            <w:r w:rsidRPr="007A18BA">
              <w:rPr>
                <w:rFonts w:ascii="Tahoma" w:hAnsi="Tahoma" w:cs="Tahoma"/>
                <w:color w:val="244061" w:themeColor="accent1" w:themeShade="80"/>
                <w:sz w:val="22"/>
                <w:szCs w:val="22"/>
                <w:lang w:val="es-ES_tradnl"/>
              </w:rPr>
              <w:t xml:space="preserve">quipar la oficina con muebles y equipos necesarios para el funcionamiento, (escritorios, computadoras, impresora, teléfonos, fax, </w:t>
            </w:r>
            <w:r w:rsidRPr="007A18BA">
              <w:rPr>
                <w:rFonts w:ascii="Tahoma" w:hAnsi="Tahoma" w:cs="Tahoma"/>
                <w:color w:val="244061" w:themeColor="accent1" w:themeShade="80"/>
                <w:sz w:val="22"/>
                <w:szCs w:val="22"/>
                <w:lang w:val="es-ES_tradnl"/>
              </w:rPr>
              <w:lastRenderedPageBreak/>
              <w:t>fotocopiadora) y contar con servicio de Internet requerido para las actividades diarias</w:t>
            </w:r>
            <w:r>
              <w:rPr>
                <w:rFonts w:ascii="Tahoma" w:hAnsi="Tahoma" w:cs="Tahoma"/>
                <w:color w:val="244061" w:themeColor="accent1" w:themeShade="80"/>
                <w:sz w:val="22"/>
                <w:szCs w:val="22"/>
                <w:lang w:val="es-ES_tradnl"/>
              </w:rPr>
              <w:t xml:space="preserve"> y todo lo requerido para el funcionamiento y operativa de los almacenes</w:t>
            </w:r>
            <w:r w:rsidRPr="007A18BA">
              <w:rPr>
                <w:rFonts w:ascii="Tahoma" w:hAnsi="Tahoma" w:cs="Tahoma"/>
                <w:color w:val="244061" w:themeColor="accent1" w:themeShade="80"/>
                <w:sz w:val="22"/>
                <w:szCs w:val="22"/>
                <w:lang w:val="es-ES_tradnl"/>
              </w:rPr>
              <w:t>.</w:t>
            </w:r>
          </w:p>
          <w:p w14:paraId="13C43E94"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La empresa adjudicada debe d</w:t>
            </w:r>
            <w:r w:rsidRPr="007A18BA">
              <w:rPr>
                <w:rFonts w:ascii="Tahoma" w:hAnsi="Tahoma" w:cs="Tahoma"/>
                <w:color w:val="244061" w:themeColor="accent1" w:themeShade="80"/>
                <w:sz w:val="22"/>
                <w:szCs w:val="22"/>
                <w:lang w:val="es-ES_tradnl"/>
              </w:rPr>
              <w:t xml:space="preserve">otar </w:t>
            </w:r>
            <w:r>
              <w:rPr>
                <w:rFonts w:ascii="Tahoma" w:hAnsi="Tahoma" w:cs="Tahoma"/>
                <w:color w:val="244061" w:themeColor="accent1" w:themeShade="80"/>
                <w:sz w:val="22"/>
                <w:szCs w:val="22"/>
                <w:lang w:val="es-ES_tradnl"/>
              </w:rPr>
              <w:t xml:space="preserve">permanentemente </w:t>
            </w:r>
            <w:r w:rsidRPr="007A18BA">
              <w:rPr>
                <w:rFonts w:ascii="Tahoma" w:hAnsi="Tahoma" w:cs="Tahoma"/>
                <w:color w:val="244061" w:themeColor="accent1" w:themeShade="80"/>
                <w:sz w:val="22"/>
                <w:szCs w:val="22"/>
                <w:lang w:val="es-ES_tradnl"/>
              </w:rPr>
              <w:t>de todo el material de escritorio requerido para procesar la información y documentación requerida (papel, sellos, material de escritorios y otros)</w:t>
            </w:r>
          </w:p>
          <w:p w14:paraId="6AA16AB0"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La empresa adjudicada debe d</w:t>
            </w:r>
            <w:r w:rsidRPr="007A18BA">
              <w:rPr>
                <w:rFonts w:ascii="Tahoma" w:hAnsi="Tahoma" w:cs="Tahoma"/>
                <w:color w:val="244061" w:themeColor="accent1" w:themeShade="80"/>
                <w:sz w:val="22"/>
                <w:szCs w:val="22"/>
                <w:lang w:val="es-ES_tradnl"/>
              </w:rPr>
              <w:t>otar</w:t>
            </w:r>
            <w:r>
              <w:rPr>
                <w:rFonts w:ascii="Tahoma" w:hAnsi="Tahoma" w:cs="Tahoma"/>
                <w:color w:val="244061" w:themeColor="accent1" w:themeShade="80"/>
                <w:sz w:val="22"/>
                <w:szCs w:val="22"/>
                <w:lang w:val="es-ES_tradnl"/>
              </w:rPr>
              <w:t>, al momento de ingresar con la administración, todos equipos n</w:t>
            </w:r>
            <w:r w:rsidRPr="007A18BA">
              <w:rPr>
                <w:rFonts w:ascii="Tahoma" w:hAnsi="Tahoma" w:cs="Tahoma"/>
                <w:color w:val="244061" w:themeColor="accent1" w:themeShade="80"/>
                <w:sz w:val="22"/>
                <w:szCs w:val="22"/>
                <w:lang w:val="es-ES_tradnl"/>
              </w:rPr>
              <w:t>ecesario</w:t>
            </w:r>
            <w:r>
              <w:rPr>
                <w:rFonts w:ascii="Tahoma" w:hAnsi="Tahoma" w:cs="Tahoma"/>
                <w:color w:val="244061" w:themeColor="accent1" w:themeShade="80"/>
                <w:sz w:val="22"/>
                <w:szCs w:val="22"/>
                <w:lang w:val="es-ES_tradnl"/>
              </w:rPr>
              <w:t>s</w:t>
            </w:r>
            <w:r w:rsidRPr="007A18BA">
              <w:rPr>
                <w:rFonts w:ascii="Tahoma" w:hAnsi="Tahoma" w:cs="Tahoma"/>
                <w:color w:val="244061" w:themeColor="accent1" w:themeShade="80"/>
                <w:sz w:val="22"/>
                <w:szCs w:val="22"/>
                <w:lang w:val="es-ES_tradnl"/>
              </w:rPr>
              <w:t xml:space="preserve"> para el funcionamiento operativo en todos los almacenes con balanzas, </w:t>
            </w:r>
            <w:r>
              <w:rPr>
                <w:rFonts w:ascii="Tahoma" w:hAnsi="Tahoma" w:cs="Tahoma"/>
                <w:color w:val="244061" w:themeColor="accent1" w:themeShade="80"/>
                <w:sz w:val="22"/>
                <w:szCs w:val="22"/>
                <w:lang w:val="es-ES_tradnl"/>
              </w:rPr>
              <w:t>1 alto tonelaje, 2 de 250 a 300 de capacidad y una balanza de precisión</w:t>
            </w:r>
            <w:r w:rsidRPr="007A18BA">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1 porta pallet de 3 toneladas</w:t>
            </w:r>
            <w:r w:rsidRPr="007A18BA">
              <w:rPr>
                <w:rFonts w:ascii="Tahoma" w:hAnsi="Tahoma" w:cs="Tahoma"/>
                <w:color w:val="244061" w:themeColor="accent1" w:themeShade="80"/>
                <w:sz w:val="22"/>
                <w:szCs w:val="22"/>
                <w:lang w:val="es-ES_tradnl"/>
              </w:rPr>
              <w:t xml:space="preserve"> eléctrico  para acceder a racks de altura</w:t>
            </w:r>
            <w:r>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 xml:space="preserve">3 </w:t>
            </w:r>
            <w:r w:rsidRPr="007A18BA">
              <w:rPr>
                <w:rFonts w:ascii="Tahoma" w:hAnsi="Tahoma" w:cs="Tahoma"/>
                <w:color w:val="244061" w:themeColor="accent1" w:themeShade="80"/>
                <w:sz w:val="22"/>
                <w:szCs w:val="22"/>
                <w:lang w:val="es-ES_tradnl"/>
              </w:rPr>
              <w:t>porta pallets</w:t>
            </w:r>
            <w:r>
              <w:rPr>
                <w:rFonts w:ascii="Tahoma" w:hAnsi="Tahoma" w:cs="Tahoma"/>
                <w:color w:val="244061" w:themeColor="accent1" w:themeShade="80"/>
                <w:sz w:val="22"/>
                <w:szCs w:val="22"/>
                <w:lang w:val="es-ES_tradnl"/>
              </w:rPr>
              <w:t xml:space="preserve"> manuales de 2.5 toneladas (2 para almacén técnico y 1 para almacén Parko Pata)</w:t>
            </w:r>
            <w:r w:rsidRPr="007A18BA">
              <w:rPr>
                <w:rFonts w:ascii="Tahoma" w:hAnsi="Tahoma" w:cs="Tahoma"/>
                <w:color w:val="244061" w:themeColor="accent1" w:themeShade="80"/>
                <w:sz w:val="22"/>
                <w:szCs w:val="22"/>
                <w:lang w:val="es-ES_tradnl"/>
              </w:rPr>
              <w:t>, burritos, escaleras,  herramientas</w:t>
            </w:r>
            <w:r>
              <w:rPr>
                <w:rFonts w:ascii="Tahoma" w:hAnsi="Tahoma" w:cs="Tahoma"/>
                <w:color w:val="244061" w:themeColor="accent1" w:themeShade="80"/>
                <w:sz w:val="22"/>
                <w:szCs w:val="22"/>
                <w:lang w:val="es-ES_tradnl"/>
              </w:rPr>
              <w:t xml:space="preserve"> en las tres ubicaciones de los almacenes</w:t>
            </w:r>
            <w:r w:rsidRPr="007A18BA">
              <w:rPr>
                <w:rFonts w:ascii="Tahoma" w:hAnsi="Tahoma" w:cs="Tahoma"/>
                <w:color w:val="244061" w:themeColor="accent1" w:themeShade="80"/>
                <w:sz w:val="22"/>
                <w:szCs w:val="22"/>
                <w:lang w:val="es-ES_tradnl"/>
              </w:rPr>
              <w:t>, mínimamente cuatro lectores de  código de barras, material de escritorio, material para embalaje y otros</w:t>
            </w:r>
            <w:r>
              <w:rPr>
                <w:rFonts w:ascii="Tahoma" w:hAnsi="Tahoma" w:cs="Tahoma"/>
                <w:color w:val="244061" w:themeColor="accent1" w:themeShade="80"/>
                <w:sz w:val="22"/>
                <w:szCs w:val="22"/>
                <w:lang w:val="es-ES_tradnl"/>
              </w:rPr>
              <w:t xml:space="preserve"> que se requiera para la operativa del almacén</w:t>
            </w:r>
            <w:r w:rsidRPr="007A18BA">
              <w:rPr>
                <w:rFonts w:ascii="Tahoma" w:hAnsi="Tahoma" w:cs="Tahoma"/>
                <w:color w:val="244061" w:themeColor="accent1" w:themeShade="80"/>
                <w:sz w:val="22"/>
                <w:szCs w:val="22"/>
                <w:lang w:val="es-ES_tradnl"/>
              </w:rPr>
              <w:t xml:space="preserve">. </w:t>
            </w:r>
          </w:p>
          <w:p w14:paraId="4D86C13F" w14:textId="77777777" w:rsidR="00991909" w:rsidRPr="007A18BA" w:rsidRDefault="00991909" w:rsidP="00BB5FF6">
            <w:pPr>
              <w:pStyle w:val="Prrafodelista"/>
              <w:numPr>
                <w:ilvl w:val="0"/>
                <w:numId w:val="25"/>
              </w:numPr>
              <w:jc w:val="both"/>
              <w:rPr>
                <w:rFonts w:ascii="Tahoma" w:hAnsi="Tahoma" w:cs="Tahoma"/>
                <w:color w:val="244061" w:themeColor="accent1" w:themeShade="80"/>
                <w:sz w:val="22"/>
                <w:szCs w:val="22"/>
                <w:lang w:val="es-ES_tradnl"/>
              </w:rPr>
            </w:pPr>
            <w:r>
              <w:rPr>
                <w:rFonts w:ascii="Tahoma" w:hAnsi="Tahoma" w:cs="Tahoma"/>
                <w:color w:val="244061" w:themeColor="accent1" w:themeShade="80"/>
                <w:sz w:val="22"/>
                <w:szCs w:val="22"/>
                <w:lang w:val="es-ES_tradnl"/>
              </w:rPr>
              <w:t xml:space="preserve">La empresa adjudicada deberá contar </w:t>
            </w:r>
            <w:r w:rsidRPr="007A18BA">
              <w:rPr>
                <w:rFonts w:ascii="Tahoma" w:hAnsi="Tahoma" w:cs="Tahoma"/>
                <w:color w:val="244061" w:themeColor="accent1" w:themeShade="80"/>
                <w:sz w:val="22"/>
                <w:szCs w:val="22"/>
                <w:lang w:val="es-ES_tradnl"/>
              </w:rPr>
              <w:t>con un medio de trasporte y/o</w:t>
            </w:r>
            <w:r>
              <w:rPr>
                <w:rFonts w:ascii="Tahoma" w:hAnsi="Tahoma" w:cs="Tahoma"/>
                <w:color w:val="244061" w:themeColor="accent1" w:themeShade="80"/>
                <w:sz w:val="22"/>
                <w:szCs w:val="22"/>
                <w:lang w:val="es-ES_tradnl"/>
              </w:rPr>
              <w:t xml:space="preserve"> los recursos que se requieran para el traslado de su personal para la atención a los almacenes remotos y el </w:t>
            </w:r>
            <w:r w:rsidRPr="007A18BA">
              <w:rPr>
                <w:rFonts w:ascii="Tahoma" w:hAnsi="Tahoma" w:cs="Tahoma"/>
                <w:color w:val="244061" w:themeColor="accent1" w:themeShade="80"/>
                <w:sz w:val="22"/>
                <w:szCs w:val="22"/>
                <w:lang w:val="es-ES_tradnl"/>
              </w:rPr>
              <w:t>personal necesarios para la atención oportuna de almacenes remotos.</w:t>
            </w:r>
            <w:r>
              <w:rPr>
                <w:rFonts w:ascii="Tahoma" w:hAnsi="Tahoma" w:cs="Tahoma"/>
                <w:color w:val="244061" w:themeColor="accent1" w:themeShade="80"/>
                <w:sz w:val="22"/>
                <w:szCs w:val="22"/>
                <w:lang w:val="es-ES_tradnl"/>
              </w:rPr>
              <w:t xml:space="preserve"> Explicar su modalidad de atención y los recursos a utilizar para la atención de almacenes remotos.</w:t>
            </w:r>
          </w:p>
          <w:p w14:paraId="770702F5" w14:textId="77777777" w:rsidR="00991909" w:rsidRPr="007A18BA" w:rsidRDefault="00991909" w:rsidP="00991909">
            <w:pPr>
              <w:jc w:val="both"/>
              <w:rPr>
                <w:rFonts w:ascii="Tahoma" w:hAnsi="Tahoma" w:cs="Tahoma"/>
                <w:color w:val="244061" w:themeColor="accent1" w:themeShade="80"/>
                <w:sz w:val="22"/>
                <w:szCs w:val="22"/>
                <w:lang w:val="es-ES_tradnl"/>
              </w:rPr>
            </w:pP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0963A4" w14:textId="32F56102" w:rsidR="00991909" w:rsidRPr="00321613" w:rsidRDefault="00991909" w:rsidP="00BB5FF6">
            <w:pPr>
              <w:jc w:val="center"/>
              <w:rPr>
                <w:rFonts w:ascii="Tahoma" w:hAnsi="Tahoma" w:cs="Tahoma"/>
                <w:b/>
                <w:sz w:val="22"/>
                <w:szCs w:val="22"/>
              </w:rPr>
            </w:pPr>
            <w:r w:rsidRPr="00321613">
              <w:rPr>
                <w:rFonts w:ascii="Tahoma" w:hAnsi="Tahoma" w:cs="Tahoma"/>
                <w:b/>
                <w:sz w:val="22"/>
                <w:szCs w:val="22"/>
              </w:rPr>
              <w:lastRenderedPageBreak/>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A408755" w14:textId="77777777" w:rsidR="00991909" w:rsidRPr="007A18BA" w:rsidRDefault="00991909" w:rsidP="00BB5FF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94B248" w14:textId="77777777" w:rsidR="00991909" w:rsidRPr="007A18BA" w:rsidRDefault="00991909" w:rsidP="00BB5FF6">
            <w:pPr>
              <w:jc w:val="center"/>
              <w:rPr>
                <w:rFonts w:ascii="Tahoma" w:hAnsi="Tahoma" w:cs="Tahoma"/>
                <w:color w:val="244061" w:themeColor="accent1" w:themeShade="80"/>
                <w:sz w:val="22"/>
                <w:szCs w:val="22"/>
                <w:lang w:val="en-GB" w:eastAsia="es-BO"/>
              </w:rPr>
            </w:pPr>
          </w:p>
        </w:tc>
      </w:tr>
    </w:tbl>
    <w:p w14:paraId="7FF0BD16" w14:textId="77777777" w:rsidR="00991909" w:rsidRDefault="00991909" w:rsidP="00480B2F">
      <w:pPr>
        <w:rPr>
          <w:rFonts w:ascii="Tahoma" w:hAnsi="Tahoma" w:cs="Tahoma"/>
          <w:color w:val="244061" w:themeColor="accent1" w:themeShade="80"/>
          <w:sz w:val="22"/>
          <w:szCs w:val="22"/>
          <w:lang w:val="es-BO" w:eastAsia="en-US"/>
        </w:rPr>
      </w:pPr>
    </w:p>
    <w:p w14:paraId="3667E900" w14:textId="77777777" w:rsidR="00393ED2" w:rsidRPr="007A18BA" w:rsidRDefault="007A18BA" w:rsidP="00480B2F">
      <w:pPr>
        <w:pStyle w:val="TITULOS"/>
        <w:numPr>
          <w:ilvl w:val="0"/>
          <w:numId w:val="21"/>
        </w:numPr>
        <w:spacing w:after="0" w:line="240" w:lineRule="auto"/>
        <w:ind w:left="426" w:hanging="426"/>
        <w:rPr>
          <w:rFonts w:ascii="Tahoma" w:hAnsi="Tahoma" w:cs="Tahoma"/>
          <w:color w:val="FFFFFF" w:themeColor="background1"/>
          <w:sz w:val="22"/>
          <w:szCs w:val="22"/>
        </w:rPr>
      </w:pPr>
      <w:r>
        <w:rPr>
          <w:rFonts w:ascii="Tahoma" w:hAnsi="Tahoma" w:cs="Tahoma"/>
          <w:color w:val="244061" w:themeColor="accent1" w:themeShade="80"/>
          <w:sz w:val="22"/>
          <w:szCs w:val="22"/>
        </w:rPr>
        <w:t xml:space="preserve">6. </w:t>
      </w:r>
      <w:r w:rsidR="00393ED2" w:rsidRPr="007A18BA">
        <w:rPr>
          <w:rFonts w:ascii="Tahoma" w:hAnsi="Tahoma" w:cs="Tahoma"/>
          <w:color w:val="244061" w:themeColor="accent1" w:themeShade="80"/>
          <w:sz w:val="22"/>
          <w:szCs w:val="22"/>
        </w:rPr>
        <w:t xml:space="preserve">EXPERIENCIA </w:t>
      </w:r>
      <w:r w:rsidR="00D0438D" w:rsidRPr="007A18BA">
        <w:rPr>
          <w:rFonts w:ascii="Tahoma" w:hAnsi="Tahoma" w:cs="Tahoma"/>
          <w:color w:val="244061" w:themeColor="accent1" w:themeShade="80"/>
          <w:sz w:val="22"/>
          <w:szCs w:val="22"/>
        </w:rPr>
        <w:t>EMPRESARIAL</w:t>
      </w:r>
    </w:p>
    <w:p w14:paraId="4B62800A" w14:textId="77777777" w:rsidR="00393ED2" w:rsidRDefault="00393ED2" w:rsidP="00480B2F">
      <w:pPr>
        <w:rPr>
          <w:rFonts w:ascii="Tahoma" w:hAnsi="Tahoma" w:cs="Tahoma"/>
          <w:color w:val="FFFFFF" w:themeColor="background1"/>
          <w:sz w:val="22"/>
          <w:szCs w:val="22"/>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4962"/>
        <w:gridCol w:w="1416"/>
        <w:gridCol w:w="852"/>
        <w:gridCol w:w="2127"/>
      </w:tblGrid>
      <w:tr w:rsidR="00CF1F76" w:rsidRPr="00321613" w14:paraId="752B2134" w14:textId="77777777" w:rsidTr="00DE6116">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47712E0"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71BEBA0"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RESPUESTA DEL OFERENTE</w:t>
            </w:r>
          </w:p>
        </w:tc>
      </w:tr>
      <w:tr w:rsidR="00CF1F76" w:rsidRPr="00321613" w14:paraId="77D952C9" w14:textId="77777777" w:rsidTr="00DE6116">
        <w:trPr>
          <w:trHeight w:val="50"/>
          <w:tblHeader/>
        </w:trPr>
        <w:tc>
          <w:tcPr>
            <w:tcW w:w="538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2A5BE0E"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CARACTERÍSTICAS TÉCNICAS GENERALES</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B78E3CB"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7C7D23D"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eastAsia="es-BO"/>
              </w:rPr>
              <w:t>(Llenado Obligatorio)</w:t>
            </w:r>
          </w:p>
        </w:tc>
      </w:tr>
      <w:tr w:rsidR="00CF1F76" w:rsidRPr="00321613" w14:paraId="0E37267E" w14:textId="77777777" w:rsidTr="00DE6116">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749E70C" w14:textId="77777777" w:rsidR="00CF1F76" w:rsidRPr="00321613" w:rsidRDefault="00CF1F76" w:rsidP="00DE6116">
            <w:pPr>
              <w:jc w:val="center"/>
              <w:rPr>
                <w:rFonts w:ascii="Tahoma" w:hAnsi="Tahoma" w:cs="Tahoma"/>
                <w:b/>
                <w:color w:val="FFFFFF" w:themeColor="background1"/>
                <w:lang w:eastAsia="es-BO"/>
              </w:rPr>
            </w:pPr>
            <w:r w:rsidRPr="00321613">
              <w:rPr>
                <w:rFonts w:ascii="Tahoma" w:hAnsi="Tahoma" w:cs="Tahoma"/>
                <w:b/>
                <w:color w:val="FFFFFF" w:themeColor="background1"/>
                <w:lang w:eastAsia="es-BO"/>
              </w:rPr>
              <w:t>N°</w:t>
            </w:r>
          </w:p>
        </w:tc>
        <w:tc>
          <w:tcPr>
            <w:tcW w:w="496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931A522" w14:textId="77777777" w:rsidR="00CF1F76" w:rsidRPr="00321613" w:rsidRDefault="00CF1F76" w:rsidP="00DE6116">
            <w:pPr>
              <w:jc w:val="center"/>
              <w:rPr>
                <w:rFonts w:ascii="Tahoma" w:hAnsi="Tahoma" w:cs="Tahoma"/>
                <w:color w:val="FFFFFF" w:themeColor="background1"/>
                <w:lang w:eastAsia="es-BO"/>
              </w:rPr>
            </w:pPr>
            <w:r w:rsidRPr="00321613">
              <w:rPr>
                <w:rFonts w:ascii="Tahoma" w:hAnsi="Tahoma" w:cs="Tahoma"/>
                <w:b/>
                <w:color w:val="FFFFFF" w:themeColor="background1"/>
                <w:lang w:eastAsia="es-BO"/>
              </w:rPr>
              <w:t>DESCRIPCIÓN</w:t>
            </w:r>
          </w:p>
        </w:tc>
        <w:tc>
          <w:tcPr>
            <w:tcW w:w="141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098C0CD"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F293BD6" w14:textId="77777777" w:rsidR="00CF1F76" w:rsidRPr="00321613" w:rsidRDefault="00CF1F76" w:rsidP="00DE6116">
            <w:pPr>
              <w:jc w:val="center"/>
              <w:rPr>
                <w:rFonts w:ascii="Tahoma" w:hAnsi="Tahoma" w:cs="Tahoma"/>
                <w:b/>
                <w:bCs/>
                <w:color w:val="FFFFFF" w:themeColor="background1"/>
                <w:lang w:val="en-GB" w:eastAsia="es-BO"/>
              </w:rPr>
            </w:pPr>
            <w:r w:rsidRPr="00321613">
              <w:rPr>
                <w:rFonts w:ascii="Tahoma" w:hAnsi="Tahoma" w:cs="Tahoma"/>
                <w:b/>
                <w:bCs/>
                <w:color w:val="FFFFFF" w:themeColor="background1"/>
                <w:lang w:val="en-GB" w:eastAsia="es-BO"/>
              </w:rPr>
              <w:t>Cumple / No cumple</w:t>
            </w:r>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0BE93F89" w14:textId="77777777" w:rsidR="00CF1F76" w:rsidRPr="00321613" w:rsidRDefault="00CF1F76" w:rsidP="00DE6116">
            <w:pPr>
              <w:jc w:val="center"/>
              <w:rPr>
                <w:rFonts w:ascii="Tahoma" w:hAnsi="Tahoma" w:cs="Tahoma"/>
                <w:b/>
                <w:bCs/>
                <w:color w:val="FFFFFF" w:themeColor="background1"/>
                <w:lang w:eastAsia="es-BO"/>
              </w:rPr>
            </w:pPr>
            <w:r w:rsidRPr="00321613">
              <w:rPr>
                <w:rFonts w:ascii="Tahoma" w:hAnsi="Tahoma" w:cs="Tahoma"/>
                <w:b/>
                <w:bCs/>
                <w:color w:val="FFFFFF" w:themeColor="background1"/>
                <w:lang w:val="en-GB" w:eastAsia="es-BO"/>
              </w:rPr>
              <w:t>DOCUMENTO, PÁGINA, REFERENCIA</w:t>
            </w:r>
          </w:p>
        </w:tc>
      </w:tr>
      <w:tr w:rsidR="00CF1F76" w:rsidRPr="007A18BA" w14:paraId="1EBA470D"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4CC5A54" w14:textId="77777777" w:rsidR="00CF1F76" w:rsidRPr="007A18BA" w:rsidRDefault="00CF1F76" w:rsidP="00DE611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lastRenderedPageBreak/>
              <w:t>1</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1C2F73" w14:textId="77777777" w:rsidR="00CF1F76" w:rsidRPr="007A18BA" w:rsidRDefault="00CF1F76" w:rsidP="00DE6116">
            <w:pPr>
              <w:jc w:val="both"/>
              <w:rPr>
                <w:rFonts w:ascii="Tahoma" w:hAnsi="Tahoma" w:cs="Tahoma"/>
                <w:b/>
                <w:color w:val="244061" w:themeColor="accent1" w:themeShade="80"/>
                <w:sz w:val="22"/>
                <w:szCs w:val="22"/>
                <w:lang w:val="es-ES_tradnl"/>
              </w:rPr>
            </w:pPr>
            <w:r>
              <w:rPr>
                <w:rFonts w:ascii="Tahoma" w:hAnsi="Tahoma" w:cs="Tahoma"/>
                <w:b/>
                <w:color w:val="244061" w:themeColor="accent1" w:themeShade="80"/>
                <w:sz w:val="22"/>
                <w:szCs w:val="22"/>
                <w:lang w:val="es-ES_tradnl"/>
              </w:rPr>
              <w:t xml:space="preserve">Constitución </w:t>
            </w:r>
            <w:r w:rsidRPr="007A18BA">
              <w:rPr>
                <w:rFonts w:ascii="Tahoma" w:hAnsi="Tahoma" w:cs="Tahoma"/>
                <w:b/>
                <w:color w:val="244061" w:themeColor="accent1" w:themeShade="80"/>
                <w:sz w:val="22"/>
                <w:szCs w:val="22"/>
                <w:lang w:val="es-ES_tradnl"/>
              </w:rPr>
              <w:t xml:space="preserve"> de la Empresa</w:t>
            </w:r>
          </w:p>
          <w:p w14:paraId="418C2B52" w14:textId="38C1203C" w:rsidR="00CF1F76" w:rsidRPr="007A18BA" w:rsidRDefault="00CF1F76" w:rsidP="00D300E3">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w:t>
            </w:r>
            <w:r>
              <w:rPr>
                <w:rFonts w:ascii="Tahoma" w:hAnsi="Tahoma" w:cs="Tahoma"/>
                <w:color w:val="244061" w:themeColor="accent1" w:themeShade="80"/>
                <w:sz w:val="22"/>
                <w:szCs w:val="22"/>
                <w:lang w:val="es-ES_tradnl"/>
              </w:rPr>
              <w:t xml:space="preserve">adjudicada deberá presentar </w:t>
            </w:r>
            <w:r w:rsidRPr="007A18BA">
              <w:rPr>
                <w:rFonts w:ascii="Tahoma" w:hAnsi="Tahoma" w:cs="Tahoma"/>
                <w:color w:val="244061" w:themeColor="accent1" w:themeShade="80"/>
                <w:sz w:val="22"/>
                <w:szCs w:val="22"/>
                <w:lang w:val="es-ES_tradnl"/>
              </w:rPr>
              <w:t xml:space="preserve">toda la documentación de constitución de la misma </w:t>
            </w:r>
            <w:r>
              <w:rPr>
                <w:rFonts w:ascii="Tahoma" w:hAnsi="Tahoma" w:cs="Tahoma"/>
                <w:color w:val="244061" w:themeColor="accent1" w:themeShade="80"/>
                <w:sz w:val="22"/>
                <w:szCs w:val="22"/>
                <w:lang w:val="es-ES_tradnl"/>
              </w:rPr>
              <w:t xml:space="preserve">teniendo que tener más </w:t>
            </w:r>
            <w:r w:rsidR="00D300E3">
              <w:rPr>
                <w:rFonts w:ascii="Tahoma" w:hAnsi="Tahoma" w:cs="Tahoma"/>
                <w:color w:val="244061" w:themeColor="accent1" w:themeShade="80"/>
                <w:sz w:val="22"/>
                <w:szCs w:val="22"/>
                <w:lang w:val="es-ES_tradnl"/>
              </w:rPr>
              <w:t>3</w:t>
            </w:r>
            <w:r>
              <w:rPr>
                <w:rFonts w:ascii="Tahoma" w:hAnsi="Tahoma" w:cs="Tahoma"/>
                <w:color w:val="244061" w:themeColor="accent1" w:themeShade="80"/>
                <w:sz w:val="22"/>
                <w:szCs w:val="22"/>
                <w:lang w:val="es-ES_tradnl"/>
              </w:rPr>
              <w:t xml:space="preserve"> años  de constitución.</w:t>
            </w:r>
          </w:p>
        </w:tc>
        <w:tc>
          <w:tcPr>
            <w:tcW w:w="141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66CADF" w14:textId="77777777" w:rsidR="00CF1F76" w:rsidRPr="007A18BA" w:rsidRDefault="00CF1F76" w:rsidP="00DE6116">
            <w:pPr>
              <w:jc w:val="center"/>
              <w:rPr>
                <w:rFonts w:ascii="Tahoma" w:hAnsi="Tahoma" w:cs="Tahoma"/>
                <w:b/>
                <w:color w:val="244061" w:themeColor="accent1" w:themeShade="80"/>
                <w:sz w:val="22"/>
                <w:szCs w:val="22"/>
              </w:rPr>
            </w:pPr>
            <w:r w:rsidRPr="00321613">
              <w:rPr>
                <w:rFonts w:ascii="Tahoma" w:hAnsi="Tahoma" w:cs="Tahoma"/>
                <w:b/>
                <w:sz w:val="22"/>
                <w:szCs w:val="22"/>
              </w:rPr>
              <w:fldChar w:fldCharType="begin">
                <w:ffData>
                  <w:name w:val="Casilla1"/>
                  <w:enabled/>
                  <w:calcOnExit w:val="0"/>
                  <w:checkBox>
                    <w:sizeAuto/>
                    <w:default w:val="1"/>
                  </w:checkBox>
                </w:ffData>
              </w:fldChar>
            </w:r>
            <w:r w:rsidRPr="00321613">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321613">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819DEF"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94BA43" w14:textId="77777777" w:rsidR="00CF1F76" w:rsidRPr="007A18BA" w:rsidRDefault="00CF1F76" w:rsidP="00DE6116">
            <w:pPr>
              <w:jc w:val="center"/>
              <w:rPr>
                <w:rFonts w:ascii="Tahoma"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val="en-GB" w:eastAsia="es-BO"/>
              </w:rPr>
              <w:t> </w:t>
            </w:r>
          </w:p>
        </w:tc>
      </w:tr>
      <w:tr w:rsidR="00CF1F76" w:rsidRPr="007A18BA" w14:paraId="60BDDB03"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734431" w14:textId="19394686"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6514A2"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Experiencia de la Empresa</w:t>
            </w:r>
          </w:p>
          <w:p w14:paraId="430BFAD8" w14:textId="5BD56849"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deberá presentar a toda la documentación que respaldaría la experiencia </w:t>
            </w:r>
            <w:r w:rsidRPr="00764339">
              <w:rPr>
                <w:rFonts w:ascii="Tahoma" w:hAnsi="Tahoma" w:cs="Tahoma"/>
                <w:b/>
                <w:color w:val="244061" w:themeColor="accent1" w:themeShade="80"/>
                <w:sz w:val="22"/>
                <w:szCs w:val="22"/>
                <w:lang w:val="es-ES_tradnl"/>
              </w:rPr>
              <w:t>en la administración de almacenes técnicos</w:t>
            </w:r>
            <w:r w:rsidRPr="007A18BA">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 xml:space="preserve">proyectos ejecutados, contratos </w:t>
            </w:r>
            <w:r w:rsidRPr="007A18BA">
              <w:rPr>
                <w:rFonts w:ascii="Tahoma" w:hAnsi="Tahoma" w:cs="Tahoma"/>
                <w:color w:val="244061" w:themeColor="accent1" w:themeShade="80"/>
                <w:sz w:val="22"/>
                <w:szCs w:val="22"/>
                <w:lang w:val="es-ES_tradnl"/>
              </w:rPr>
              <w:t xml:space="preserve">con  empresas de rubros  relacionados en los años desde que fue  constituida dicha empresa. </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3DA311A7" w14:textId="1463F013" w:rsidR="00CF1F76" w:rsidRPr="00321613" w:rsidRDefault="00CF1F76" w:rsidP="00DE6116">
            <w:pPr>
              <w:jc w:val="center"/>
              <w:rPr>
                <w:rFonts w:ascii="Tahoma" w:hAnsi="Tahoma" w:cs="Tahoma"/>
                <w:b/>
                <w:sz w:val="22"/>
                <w:szCs w:val="22"/>
              </w:rPr>
            </w:pPr>
            <w:r w:rsidRPr="00E27734">
              <w:rPr>
                <w:rFonts w:ascii="Tahoma" w:hAnsi="Tahoma" w:cs="Tahoma"/>
                <w:b/>
                <w:sz w:val="22"/>
                <w:szCs w:val="22"/>
              </w:rPr>
              <w:fldChar w:fldCharType="begin">
                <w:ffData>
                  <w:name w:val="Casilla1"/>
                  <w:enabled/>
                  <w:calcOnExit w:val="0"/>
                  <w:checkBox>
                    <w:sizeAuto/>
                    <w:default w:val="1"/>
                  </w:checkBox>
                </w:ffData>
              </w:fldChar>
            </w:r>
            <w:r w:rsidRPr="00E27734">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E27734">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E8FDB3"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598131"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r w:rsidR="00CF1F76" w:rsidRPr="007A18BA" w14:paraId="351AEC99" w14:textId="77777777" w:rsidTr="00DE611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0E8F5BC" w14:textId="45534FB5" w:rsidR="00CF1F76" w:rsidRPr="007A18BA" w:rsidRDefault="00CF1F76" w:rsidP="00DE6116">
            <w:pPr>
              <w:jc w:val="center"/>
              <w:rPr>
                <w:rFonts w:ascii="Tahoma" w:hAnsi="Tahoma" w:cs="Tahoma"/>
                <w:color w:val="244061" w:themeColor="accent1" w:themeShade="80"/>
                <w:sz w:val="22"/>
                <w:szCs w:val="22"/>
                <w:lang w:eastAsia="es-BO"/>
              </w:rPr>
            </w:pPr>
            <w:r>
              <w:rPr>
                <w:rFonts w:ascii="Tahoma" w:hAnsi="Tahoma" w:cs="Tahoma"/>
                <w:color w:val="244061" w:themeColor="accent1" w:themeShade="80"/>
                <w:sz w:val="22"/>
                <w:szCs w:val="22"/>
                <w:lang w:eastAsia="es-BO"/>
              </w:rPr>
              <w:t>3</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0EA5C4" w14:textId="77777777" w:rsidR="00CF1F76" w:rsidRPr="007A18BA" w:rsidRDefault="00CF1F76" w:rsidP="00DE6116">
            <w:pPr>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Recursos Humanos</w:t>
            </w:r>
          </w:p>
          <w:p w14:paraId="3DFA2399" w14:textId="77777777"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ENTEL S.A. tendrá la potestad </w:t>
            </w:r>
            <w:r>
              <w:rPr>
                <w:rFonts w:ascii="Tahoma" w:hAnsi="Tahoma" w:cs="Tahoma"/>
                <w:color w:val="244061" w:themeColor="accent1" w:themeShade="80"/>
                <w:sz w:val="22"/>
                <w:szCs w:val="22"/>
                <w:lang w:val="es-ES_tradnl"/>
              </w:rPr>
              <w:t xml:space="preserve">y se reserva el derecho </w:t>
            </w:r>
            <w:r w:rsidRPr="007A18BA">
              <w:rPr>
                <w:rFonts w:ascii="Tahoma" w:hAnsi="Tahoma" w:cs="Tahoma"/>
                <w:color w:val="244061" w:themeColor="accent1" w:themeShade="80"/>
                <w:sz w:val="22"/>
                <w:szCs w:val="22"/>
                <w:lang w:val="es-ES_tradnl"/>
              </w:rPr>
              <w:t xml:space="preserve">de observar, y solicitar cambios en el personal y/o en los sistemas de  base de datos y de seguridad para mejoras en el servicio, mismos que deben ser atendidos en el menor tiempo posible por la empresa adjudicada.  </w:t>
            </w:r>
          </w:p>
          <w:p w14:paraId="403484CA" w14:textId="77777777"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La empresa adjudicada dispondrá del personal </w:t>
            </w:r>
            <w:r>
              <w:rPr>
                <w:rFonts w:ascii="Tahoma" w:hAnsi="Tahoma" w:cs="Tahoma"/>
                <w:color w:val="244061" w:themeColor="accent1" w:themeShade="80"/>
                <w:sz w:val="22"/>
                <w:szCs w:val="22"/>
                <w:lang w:val="es-ES_tradnl"/>
              </w:rPr>
              <w:t xml:space="preserve">estable y </w:t>
            </w:r>
            <w:r w:rsidRPr="007A18BA">
              <w:rPr>
                <w:rFonts w:ascii="Tahoma" w:hAnsi="Tahoma" w:cs="Tahoma"/>
                <w:color w:val="244061" w:themeColor="accent1" w:themeShade="80"/>
                <w:sz w:val="22"/>
                <w:szCs w:val="22"/>
                <w:lang w:val="es-ES_tradnl"/>
              </w:rPr>
              <w:t>capacitado en el manejo y administración de almacenes técnicos y control de material al detalle contando con el siguiente personal, sin que esto sea restrictivo para incrementar más personal y mejorar el servicio para el cumplimie</w:t>
            </w:r>
            <w:r>
              <w:rPr>
                <w:rFonts w:ascii="Tahoma" w:hAnsi="Tahoma" w:cs="Tahoma"/>
                <w:color w:val="244061" w:themeColor="accent1" w:themeShade="80"/>
                <w:sz w:val="22"/>
                <w:szCs w:val="22"/>
                <w:lang w:val="es-ES_tradnl"/>
              </w:rPr>
              <w:t xml:space="preserve">nto de los tiempos estipulados </w:t>
            </w:r>
            <w:r w:rsidRPr="007A18BA">
              <w:rPr>
                <w:rFonts w:ascii="Tahoma" w:hAnsi="Tahoma" w:cs="Tahoma"/>
                <w:color w:val="244061" w:themeColor="accent1" w:themeShade="80"/>
                <w:sz w:val="22"/>
                <w:szCs w:val="22"/>
                <w:lang w:val="es-ES_tradnl"/>
              </w:rPr>
              <w:t>en los procesos que ENTEL requiera.</w:t>
            </w:r>
          </w:p>
          <w:p w14:paraId="39D71BEA"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 administrador responsable de almacenes en SITIO con el conocimiento</w:t>
            </w:r>
            <w:r>
              <w:rPr>
                <w:rFonts w:ascii="Tahoma" w:hAnsi="Tahoma" w:cs="Tahoma"/>
                <w:color w:val="244061" w:themeColor="accent1" w:themeShade="80"/>
                <w:sz w:val="22"/>
                <w:szCs w:val="22"/>
                <w:lang w:val="es-ES_tradnl"/>
              </w:rPr>
              <w:t>s</w:t>
            </w:r>
            <w:r w:rsidRPr="007A18BA">
              <w:rPr>
                <w:rFonts w:ascii="Tahoma" w:hAnsi="Tahoma" w:cs="Tahoma"/>
                <w:color w:val="244061" w:themeColor="accent1" w:themeShade="80"/>
                <w:sz w:val="22"/>
                <w:szCs w:val="22"/>
                <w:lang w:val="es-ES_tradnl"/>
              </w:rPr>
              <w:t xml:space="preserve"> técnico</w:t>
            </w:r>
            <w:r>
              <w:rPr>
                <w:rFonts w:ascii="Tahoma" w:hAnsi="Tahoma" w:cs="Tahoma"/>
                <w:color w:val="244061" w:themeColor="accent1" w:themeShade="80"/>
                <w:sz w:val="22"/>
                <w:szCs w:val="22"/>
                <w:lang w:val="es-ES_tradnl"/>
              </w:rPr>
              <w:t>s de telecomunicaciones</w:t>
            </w:r>
            <w:r w:rsidRPr="007A18BA">
              <w:rPr>
                <w:rFonts w:ascii="Tahoma" w:hAnsi="Tahoma" w:cs="Tahoma"/>
                <w:color w:val="244061" w:themeColor="accent1" w:themeShade="80"/>
                <w:sz w:val="22"/>
                <w:szCs w:val="22"/>
                <w:lang w:val="es-ES_tradnl"/>
              </w:rPr>
              <w:t xml:space="preserve"> que deberá realizar la supervisión, administración, el seguimiento y control de todos el material bajo la administración, atención a las unidades solicitantes de ENTEL, </w:t>
            </w:r>
            <w:r>
              <w:rPr>
                <w:rFonts w:ascii="Tahoma" w:hAnsi="Tahoma" w:cs="Tahoma"/>
                <w:color w:val="244061" w:themeColor="accent1" w:themeShade="80"/>
                <w:sz w:val="22"/>
                <w:szCs w:val="22"/>
                <w:lang w:val="es-ES_tradnl"/>
              </w:rPr>
              <w:t xml:space="preserve"> con conocimientos de l</w:t>
            </w:r>
            <w:r w:rsidRPr="007A18BA">
              <w:rPr>
                <w:rFonts w:ascii="Tahoma" w:hAnsi="Tahoma" w:cs="Tahoma"/>
                <w:color w:val="244061" w:themeColor="accent1" w:themeShade="80"/>
                <w:sz w:val="22"/>
                <w:szCs w:val="22"/>
                <w:lang w:val="es-ES_tradnl"/>
              </w:rPr>
              <w:t>os sistemas TTB Ventas, SAP Datawarehouse</w:t>
            </w:r>
            <w:r>
              <w:rPr>
                <w:rFonts w:ascii="Tahoma" w:hAnsi="Tahoma" w:cs="Tahoma"/>
                <w:color w:val="244061" w:themeColor="accent1" w:themeShade="80"/>
                <w:sz w:val="22"/>
                <w:szCs w:val="22"/>
                <w:lang w:val="es-ES_tradnl"/>
              </w:rPr>
              <w:t xml:space="preserve">, el sistema de base de datos de la empresa que se adjudique </w:t>
            </w:r>
            <w:r w:rsidRPr="007A18BA">
              <w:rPr>
                <w:rFonts w:ascii="Tahoma" w:hAnsi="Tahoma" w:cs="Tahoma"/>
                <w:color w:val="244061" w:themeColor="accent1" w:themeShade="80"/>
                <w:sz w:val="22"/>
                <w:szCs w:val="22"/>
                <w:lang w:val="es-ES_tradnl"/>
              </w:rPr>
              <w:t xml:space="preserve"> </w:t>
            </w:r>
            <w:r>
              <w:rPr>
                <w:rFonts w:ascii="Tahoma" w:hAnsi="Tahoma" w:cs="Tahoma"/>
                <w:color w:val="244061" w:themeColor="accent1" w:themeShade="80"/>
                <w:sz w:val="22"/>
                <w:szCs w:val="22"/>
                <w:lang w:val="es-ES_tradnl"/>
              </w:rPr>
              <w:t xml:space="preserve">y proactividad para el aprendizaje de </w:t>
            </w:r>
            <w:r w:rsidRPr="007A18BA">
              <w:rPr>
                <w:rFonts w:ascii="Tahoma" w:hAnsi="Tahoma" w:cs="Tahoma"/>
                <w:color w:val="244061" w:themeColor="accent1" w:themeShade="80"/>
                <w:sz w:val="22"/>
                <w:szCs w:val="22"/>
                <w:lang w:val="es-ES_tradnl"/>
              </w:rPr>
              <w:t>otro que ENTEL implemente,</w:t>
            </w:r>
            <w:r>
              <w:rPr>
                <w:rFonts w:ascii="Tahoma" w:hAnsi="Tahoma" w:cs="Tahoma"/>
                <w:color w:val="244061" w:themeColor="accent1" w:themeShade="80"/>
                <w:sz w:val="22"/>
                <w:szCs w:val="22"/>
                <w:lang w:val="es-ES_tradnl"/>
              </w:rPr>
              <w:t xml:space="preserve"> el administrador tiene la responsabilidad de proporcionar </w:t>
            </w:r>
            <w:r w:rsidRPr="007A18BA">
              <w:rPr>
                <w:rFonts w:ascii="Tahoma" w:hAnsi="Tahoma" w:cs="Tahoma"/>
                <w:color w:val="244061" w:themeColor="accent1" w:themeShade="80"/>
                <w:sz w:val="22"/>
                <w:szCs w:val="22"/>
                <w:lang w:val="es-ES_tradnl"/>
              </w:rPr>
              <w:t xml:space="preserve"> la información, emisión de reportes, atención de correspondencias, supervisión y control de la atención  del movimiento de los materiales.</w:t>
            </w:r>
          </w:p>
          <w:p w14:paraId="0C56B461"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Deben adjuntara los hojas de vida  </w:t>
            </w:r>
            <w:r w:rsidRPr="007A18BA">
              <w:rPr>
                <w:rFonts w:ascii="Tahoma" w:hAnsi="Tahoma" w:cs="Tahoma"/>
                <w:color w:val="244061" w:themeColor="accent1" w:themeShade="80"/>
                <w:sz w:val="22"/>
                <w:szCs w:val="22"/>
                <w:lang w:val="es-ES_tradnl"/>
              </w:rPr>
              <w:lastRenderedPageBreak/>
              <w:t>correspondientes</w:t>
            </w:r>
          </w:p>
          <w:p w14:paraId="7552B4F1"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p>
          <w:p w14:paraId="00F47B3D"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 Encargado  técnico de los almacenes con la responsabilidad de la atención operativa de recepción verificación ordenamiento ubicación distribución de materiales técnicos nuevos usados en desuso y obsoletos y registre en los sistemas TTB Ventas, SAP datawarehouse</w:t>
            </w:r>
            <w:r>
              <w:rPr>
                <w:rFonts w:ascii="Tahoma" w:hAnsi="Tahoma" w:cs="Tahoma"/>
                <w:color w:val="244061" w:themeColor="accent1" w:themeShade="80"/>
                <w:sz w:val="22"/>
                <w:szCs w:val="22"/>
                <w:lang w:val="es-ES_tradnl"/>
              </w:rPr>
              <w:t xml:space="preserve"> del cual debe tener conocimiento asi como del sistema de la empresa adjudicada y con la proactividad para aprender </w:t>
            </w:r>
            <w:r w:rsidRPr="007A18BA">
              <w:rPr>
                <w:rFonts w:ascii="Tahoma" w:hAnsi="Tahoma" w:cs="Tahoma"/>
                <w:color w:val="244061" w:themeColor="accent1" w:themeShade="80"/>
                <w:sz w:val="22"/>
                <w:szCs w:val="22"/>
                <w:lang w:val="es-ES_tradnl"/>
              </w:rPr>
              <w:t xml:space="preserve"> otro </w:t>
            </w:r>
            <w:r>
              <w:rPr>
                <w:rFonts w:ascii="Tahoma" w:hAnsi="Tahoma" w:cs="Tahoma"/>
                <w:color w:val="244061" w:themeColor="accent1" w:themeShade="80"/>
                <w:sz w:val="22"/>
                <w:szCs w:val="22"/>
                <w:lang w:val="es-ES_tradnl"/>
              </w:rPr>
              <w:t xml:space="preserve">sistema </w:t>
            </w:r>
            <w:r w:rsidRPr="007A18BA">
              <w:rPr>
                <w:rFonts w:ascii="Tahoma" w:hAnsi="Tahoma" w:cs="Tahoma"/>
                <w:color w:val="244061" w:themeColor="accent1" w:themeShade="80"/>
                <w:sz w:val="22"/>
                <w:szCs w:val="22"/>
                <w:lang w:val="es-ES_tradnl"/>
              </w:rPr>
              <w:t>que ENTEL implemente.</w:t>
            </w:r>
          </w:p>
          <w:p w14:paraId="3E288609"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Deben adjuntara los hojas de vida  correspondientes</w:t>
            </w:r>
          </w:p>
          <w:p w14:paraId="33AAEDEC"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p>
          <w:p w14:paraId="3F765632"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Un Encargado  técnico de los almacenes remotos con la responsabilidad de la atención operativa de los almacenes remotos de recepción verificación ordenamiento ubicación distribución de materiales técnicos nuevos usados en desuso y obsoletos y registre en los sistemas TTB Ventas, SAP Datawarehouse </w:t>
            </w:r>
            <w:r>
              <w:rPr>
                <w:rFonts w:ascii="Tahoma" w:hAnsi="Tahoma" w:cs="Tahoma"/>
                <w:color w:val="244061" w:themeColor="accent1" w:themeShade="80"/>
                <w:sz w:val="22"/>
                <w:szCs w:val="22"/>
                <w:lang w:val="es-ES_tradnl"/>
              </w:rPr>
              <w:t xml:space="preserve">del cual debe tener conocimiento  asi como de la base de dato s del la empresa que se adjudique  y conla proactividad para aprender </w:t>
            </w:r>
            <w:r w:rsidRPr="007A18BA">
              <w:rPr>
                <w:rFonts w:ascii="Tahoma" w:hAnsi="Tahoma" w:cs="Tahoma"/>
                <w:color w:val="244061" w:themeColor="accent1" w:themeShade="80"/>
                <w:sz w:val="22"/>
                <w:szCs w:val="22"/>
                <w:lang w:val="es-ES_tradnl"/>
              </w:rPr>
              <w:t xml:space="preserve"> otro </w:t>
            </w:r>
            <w:r>
              <w:rPr>
                <w:rFonts w:ascii="Tahoma" w:hAnsi="Tahoma" w:cs="Tahoma"/>
                <w:color w:val="244061" w:themeColor="accent1" w:themeShade="80"/>
                <w:sz w:val="22"/>
                <w:szCs w:val="22"/>
                <w:lang w:val="es-ES_tradnl"/>
              </w:rPr>
              <w:t xml:space="preserve">sistema </w:t>
            </w:r>
            <w:r w:rsidRPr="007A18BA">
              <w:rPr>
                <w:rFonts w:ascii="Tahoma" w:hAnsi="Tahoma" w:cs="Tahoma"/>
                <w:color w:val="244061" w:themeColor="accent1" w:themeShade="80"/>
                <w:sz w:val="22"/>
                <w:szCs w:val="22"/>
                <w:lang w:val="es-ES_tradnl"/>
              </w:rPr>
              <w:t>que ENTEL implemente.</w:t>
            </w:r>
          </w:p>
          <w:p w14:paraId="39D57F60"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Deben adjuntara los hojas de vida  correspondientes</w:t>
            </w:r>
          </w:p>
          <w:p w14:paraId="4E845D17" w14:textId="77777777" w:rsidR="00CF1F76" w:rsidRPr="007A18BA" w:rsidRDefault="00CF1F76" w:rsidP="00DE6116">
            <w:pPr>
              <w:jc w:val="both"/>
              <w:rPr>
                <w:rFonts w:ascii="Tahoma" w:hAnsi="Tahoma" w:cs="Tahoma"/>
                <w:color w:val="244061" w:themeColor="accent1" w:themeShade="80"/>
                <w:sz w:val="22"/>
                <w:szCs w:val="22"/>
                <w:lang w:val="es-ES_tradnl"/>
              </w:rPr>
            </w:pPr>
          </w:p>
          <w:p w14:paraId="46F425AE"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Un Encargado  técnico de los almacenes con la responsabilidad de la atención operativa de recepción verificación ordenamiento ubicación distribución de materiales comerciales nuevos usados en desuso y obsoletos y registre en los sistemas TTB Ventas, SAP datawarehouse</w:t>
            </w:r>
            <w:r>
              <w:rPr>
                <w:rFonts w:ascii="Tahoma" w:hAnsi="Tahoma" w:cs="Tahoma"/>
                <w:color w:val="244061" w:themeColor="accent1" w:themeShade="80"/>
                <w:sz w:val="22"/>
                <w:szCs w:val="22"/>
                <w:lang w:val="es-ES_tradnl"/>
              </w:rPr>
              <w:t xml:space="preserve"> de los cuales debe tener conocimiento asi com de la base de datos de la empresa que se adjudique  y la proactividad para aprender </w:t>
            </w:r>
            <w:r w:rsidRPr="007A18BA">
              <w:rPr>
                <w:rFonts w:ascii="Tahoma" w:hAnsi="Tahoma" w:cs="Tahoma"/>
                <w:color w:val="244061" w:themeColor="accent1" w:themeShade="80"/>
                <w:sz w:val="22"/>
                <w:szCs w:val="22"/>
                <w:lang w:val="es-ES_tradnl"/>
              </w:rPr>
              <w:t xml:space="preserve"> otro </w:t>
            </w:r>
            <w:r>
              <w:rPr>
                <w:rFonts w:ascii="Tahoma" w:hAnsi="Tahoma" w:cs="Tahoma"/>
                <w:color w:val="244061" w:themeColor="accent1" w:themeShade="80"/>
                <w:sz w:val="22"/>
                <w:szCs w:val="22"/>
                <w:lang w:val="es-ES_tradnl"/>
              </w:rPr>
              <w:t xml:space="preserve">sistema </w:t>
            </w:r>
            <w:r w:rsidRPr="007A18BA">
              <w:rPr>
                <w:rFonts w:ascii="Tahoma" w:hAnsi="Tahoma" w:cs="Tahoma"/>
                <w:color w:val="244061" w:themeColor="accent1" w:themeShade="80"/>
                <w:sz w:val="22"/>
                <w:szCs w:val="22"/>
                <w:lang w:val="es-ES_tradnl"/>
              </w:rPr>
              <w:t>que ENTEL implemente.</w:t>
            </w:r>
          </w:p>
          <w:p w14:paraId="1F565463" w14:textId="77777777" w:rsidR="00CF1F76" w:rsidRPr="007A18BA" w:rsidRDefault="00CF1F76" w:rsidP="00DE6116">
            <w:pPr>
              <w:pStyle w:val="Prrafodelista"/>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lastRenderedPageBreak/>
              <w:t>Deben adjuntara los hojas de vida  correspondientes</w:t>
            </w:r>
          </w:p>
          <w:p w14:paraId="4DF01B14" w14:textId="77777777" w:rsidR="00CF1F76" w:rsidRPr="007A18BA" w:rsidRDefault="00CF1F76" w:rsidP="00DE6116">
            <w:pPr>
              <w:jc w:val="both"/>
              <w:rPr>
                <w:rFonts w:ascii="Tahoma" w:hAnsi="Tahoma" w:cs="Tahoma"/>
                <w:color w:val="244061" w:themeColor="accent1" w:themeShade="80"/>
                <w:sz w:val="22"/>
                <w:szCs w:val="22"/>
                <w:lang w:val="es-ES_tradnl"/>
              </w:rPr>
            </w:pPr>
          </w:p>
          <w:p w14:paraId="0F4BA230" w14:textId="77777777" w:rsidR="00CF1F76" w:rsidRPr="007A18BA" w:rsidRDefault="00CF1F76" w:rsidP="00DE6116">
            <w:pPr>
              <w:pStyle w:val="Prrafodelista"/>
              <w:numPr>
                <w:ilvl w:val="0"/>
                <w:numId w:val="25"/>
              </w:num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Estibadores y/o operadores para el manejo de material técnicos, los que la empresa adjudicada viera convenientes y/o a requerimiento de ENTEL para cumplir con los  servicios extraordinarios y plazos estipulados en los procedimientos de recepción, ordenamiento, inventario y distribución del material de ENTEL.</w:t>
            </w:r>
          </w:p>
          <w:p w14:paraId="6399CFB2" w14:textId="77777777" w:rsidR="00CF1F76" w:rsidRPr="007A18BA" w:rsidRDefault="00CF1F76" w:rsidP="00DE6116">
            <w:pPr>
              <w:jc w:val="both"/>
              <w:rPr>
                <w:rFonts w:ascii="Tahoma" w:hAnsi="Tahoma" w:cs="Tahoma"/>
                <w:color w:val="244061" w:themeColor="accent1" w:themeShade="80"/>
                <w:sz w:val="22"/>
                <w:szCs w:val="22"/>
                <w:lang w:val="es-ES_tradnl"/>
              </w:rPr>
            </w:pPr>
          </w:p>
          <w:p w14:paraId="0427E50C" w14:textId="1EC1CBB7" w:rsidR="00CF1F76" w:rsidRPr="007A18BA" w:rsidRDefault="00CF1F76" w:rsidP="00DE6116">
            <w:pPr>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w:t>
            </w:r>
            <w:r w:rsidRPr="007A18BA">
              <w:rPr>
                <w:rFonts w:ascii="Tahoma" w:hAnsi="Tahoma" w:cs="Tahoma"/>
                <w:b/>
                <w:color w:val="244061" w:themeColor="accent1" w:themeShade="80"/>
                <w:sz w:val="22"/>
                <w:szCs w:val="22"/>
                <w:lang w:val="es-ES_tradnl"/>
              </w:rPr>
              <w:t xml:space="preserve">Deben incluir Hojas de vida y certificados del administrador y los encargados técnicos </w:t>
            </w:r>
            <w:r w:rsidRPr="007A18BA">
              <w:rPr>
                <w:rFonts w:ascii="Tahoma" w:hAnsi="Tahoma" w:cs="Tahoma"/>
                <w:color w:val="244061" w:themeColor="accent1" w:themeShade="80"/>
                <w:sz w:val="22"/>
                <w:szCs w:val="22"/>
                <w:lang w:val="es-ES_tradnl"/>
              </w:rPr>
              <w:t>)</w:t>
            </w:r>
          </w:p>
        </w:tc>
        <w:tc>
          <w:tcPr>
            <w:tcW w:w="1416" w:type="dxa"/>
            <w:tcBorders>
              <w:top w:val="single" w:sz="4" w:space="0" w:color="004990"/>
              <w:left w:val="single" w:sz="4" w:space="0" w:color="004990"/>
              <w:bottom w:val="single" w:sz="4" w:space="0" w:color="004990"/>
              <w:right w:val="single" w:sz="4" w:space="0" w:color="004990"/>
            </w:tcBorders>
            <w:shd w:val="clear" w:color="auto" w:fill="auto"/>
          </w:tcPr>
          <w:p w14:paraId="098AB63C" w14:textId="58FDBC9A" w:rsidR="00CF1F76" w:rsidRPr="00321613" w:rsidRDefault="00CF1F76" w:rsidP="00DE6116">
            <w:pPr>
              <w:jc w:val="center"/>
              <w:rPr>
                <w:rFonts w:ascii="Tahoma" w:hAnsi="Tahoma" w:cs="Tahoma"/>
                <w:b/>
                <w:sz w:val="22"/>
                <w:szCs w:val="22"/>
              </w:rPr>
            </w:pPr>
            <w:r w:rsidRPr="00E27734">
              <w:rPr>
                <w:rFonts w:ascii="Tahoma" w:hAnsi="Tahoma" w:cs="Tahoma"/>
                <w:b/>
                <w:sz w:val="22"/>
                <w:szCs w:val="22"/>
              </w:rPr>
              <w:lastRenderedPageBreak/>
              <w:fldChar w:fldCharType="begin">
                <w:ffData>
                  <w:name w:val="Casilla1"/>
                  <w:enabled/>
                  <w:calcOnExit w:val="0"/>
                  <w:checkBox>
                    <w:sizeAuto/>
                    <w:default w:val="1"/>
                  </w:checkBox>
                </w:ffData>
              </w:fldChar>
            </w:r>
            <w:r w:rsidRPr="00E27734">
              <w:rPr>
                <w:rFonts w:ascii="Tahoma" w:hAnsi="Tahoma" w:cs="Tahoma"/>
                <w:b/>
                <w:sz w:val="22"/>
                <w:szCs w:val="22"/>
              </w:rPr>
              <w:instrText xml:space="preserve"> FORMCHECKBOX </w:instrText>
            </w:r>
            <w:r w:rsidR="008E5F4B">
              <w:rPr>
                <w:rFonts w:ascii="Tahoma" w:hAnsi="Tahoma" w:cs="Tahoma"/>
                <w:b/>
                <w:sz w:val="22"/>
                <w:szCs w:val="22"/>
              </w:rPr>
            </w:r>
            <w:r w:rsidR="008E5F4B">
              <w:rPr>
                <w:rFonts w:ascii="Tahoma" w:hAnsi="Tahoma" w:cs="Tahoma"/>
                <w:b/>
                <w:sz w:val="22"/>
                <w:szCs w:val="22"/>
              </w:rPr>
              <w:fldChar w:fldCharType="separate"/>
            </w:r>
            <w:r w:rsidRPr="00E27734">
              <w:rPr>
                <w:rFonts w:ascii="Tahoma" w:hAnsi="Tahoma" w:cs="Tahoma"/>
                <w:b/>
                <w:sz w:val="22"/>
                <w:szCs w:val="22"/>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7DD59B" w14:textId="77777777" w:rsidR="00CF1F76" w:rsidRPr="007A18BA" w:rsidRDefault="00CF1F76" w:rsidP="00DE6116">
            <w:pPr>
              <w:jc w:val="center"/>
              <w:rPr>
                <w:rFonts w:ascii="Tahoma" w:hAnsi="Tahoma" w:cs="Tahoma"/>
                <w:color w:val="244061" w:themeColor="accent1" w:themeShade="80"/>
                <w:sz w:val="22"/>
                <w:szCs w:val="22"/>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78672C" w14:textId="77777777" w:rsidR="00CF1F76" w:rsidRPr="007A18BA" w:rsidRDefault="00CF1F76" w:rsidP="00DE6116">
            <w:pPr>
              <w:jc w:val="center"/>
              <w:rPr>
                <w:rFonts w:ascii="Tahoma" w:hAnsi="Tahoma" w:cs="Tahoma"/>
                <w:color w:val="244061" w:themeColor="accent1" w:themeShade="80"/>
                <w:sz w:val="22"/>
                <w:szCs w:val="22"/>
                <w:lang w:val="en-GB" w:eastAsia="es-BO"/>
              </w:rPr>
            </w:pPr>
          </w:p>
        </w:tc>
      </w:tr>
    </w:tbl>
    <w:p w14:paraId="26471270" w14:textId="77777777" w:rsidR="00CF1F76" w:rsidRDefault="00CF1F76" w:rsidP="00480B2F">
      <w:pPr>
        <w:rPr>
          <w:rFonts w:ascii="Tahoma" w:hAnsi="Tahoma" w:cs="Tahoma"/>
          <w:color w:val="FFFFFF" w:themeColor="background1"/>
          <w:sz w:val="22"/>
          <w:szCs w:val="22"/>
          <w:lang w:val="es-BO"/>
        </w:rPr>
      </w:pPr>
    </w:p>
    <w:p w14:paraId="4020332C" w14:textId="07BB5579" w:rsidR="00185431" w:rsidRPr="007A18BA" w:rsidRDefault="00185431" w:rsidP="00BC7EC0">
      <w:pPr>
        <w:pStyle w:val="TITULOS"/>
        <w:spacing w:before="240" w:after="240"/>
        <w:ind w:left="0" w:firstLine="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9. CUADRO DE CALIFICACIÓN RESUMEN DE CRITERIOS MANDATORIOS</w:t>
      </w:r>
    </w:p>
    <w:tbl>
      <w:tblPr>
        <w:tblW w:w="9819" w:type="dxa"/>
        <w:jc w:val="center"/>
        <w:tblLayout w:type="fixed"/>
        <w:tblCellMar>
          <w:left w:w="0" w:type="dxa"/>
          <w:right w:w="0" w:type="dxa"/>
        </w:tblCellMar>
        <w:tblLook w:val="04A0" w:firstRow="1" w:lastRow="0" w:firstColumn="1" w:lastColumn="0" w:noHBand="0" w:noVBand="1"/>
      </w:tblPr>
      <w:tblGrid>
        <w:gridCol w:w="841"/>
        <w:gridCol w:w="7371"/>
        <w:gridCol w:w="1607"/>
      </w:tblGrid>
      <w:tr w:rsidR="00BC7EC0" w:rsidRPr="00BC7EC0" w14:paraId="78A05776" w14:textId="77777777" w:rsidTr="00BC7EC0">
        <w:trPr>
          <w:trHeight w:val="409"/>
          <w:jc w:val="center"/>
        </w:trPr>
        <w:tc>
          <w:tcPr>
            <w:tcW w:w="841" w:type="dxa"/>
            <w:tcBorders>
              <w:top w:val="single" w:sz="8" w:space="0" w:color="004990"/>
              <w:left w:val="single" w:sz="8" w:space="0" w:color="004990"/>
              <w:bottom w:val="single" w:sz="4" w:space="0" w:color="auto"/>
              <w:right w:val="single" w:sz="8" w:space="0" w:color="FFFFFF"/>
            </w:tcBorders>
            <w:shd w:val="clear" w:color="auto" w:fill="548DD4" w:themeFill="text2" w:themeFillTint="99"/>
            <w:tcMar>
              <w:top w:w="0" w:type="dxa"/>
              <w:left w:w="70" w:type="dxa"/>
              <w:bottom w:w="0" w:type="dxa"/>
              <w:right w:w="70" w:type="dxa"/>
            </w:tcMar>
            <w:vAlign w:val="center"/>
            <w:hideMark/>
          </w:tcPr>
          <w:p w14:paraId="2E580783" w14:textId="77777777" w:rsidR="00185431" w:rsidRPr="00BC7EC0" w:rsidRDefault="00185431"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No.</w:t>
            </w:r>
          </w:p>
        </w:tc>
        <w:tc>
          <w:tcPr>
            <w:tcW w:w="7371" w:type="dxa"/>
            <w:tcBorders>
              <w:top w:val="single" w:sz="8" w:space="0" w:color="004990"/>
              <w:left w:val="nil"/>
              <w:bottom w:val="single" w:sz="4" w:space="0" w:color="auto"/>
              <w:right w:val="single" w:sz="8" w:space="0" w:color="FFFFFF"/>
            </w:tcBorders>
            <w:shd w:val="clear" w:color="auto" w:fill="548DD4" w:themeFill="text2" w:themeFillTint="99"/>
            <w:tcMar>
              <w:top w:w="0" w:type="dxa"/>
              <w:left w:w="70" w:type="dxa"/>
              <w:bottom w:w="0" w:type="dxa"/>
              <w:right w:w="70" w:type="dxa"/>
            </w:tcMar>
            <w:vAlign w:val="center"/>
            <w:hideMark/>
          </w:tcPr>
          <w:p w14:paraId="0224EEFB" w14:textId="77777777" w:rsidR="00185431" w:rsidRPr="00BC7EC0" w:rsidRDefault="00185431"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CRITERIOS  MANDATORIOS</w:t>
            </w:r>
          </w:p>
        </w:tc>
        <w:tc>
          <w:tcPr>
            <w:tcW w:w="1607" w:type="dxa"/>
            <w:tcBorders>
              <w:top w:val="single" w:sz="8" w:space="0" w:color="004990"/>
              <w:left w:val="nil"/>
              <w:bottom w:val="single" w:sz="4" w:space="0" w:color="auto"/>
              <w:right w:val="single" w:sz="8" w:space="0" w:color="004990"/>
            </w:tcBorders>
            <w:shd w:val="clear" w:color="auto" w:fill="548DD4" w:themeFill="text2" w:themeFillTint="99"/>
            <w:tcMar>
              <w:top w:w="0" w:type="dxa"/>
              <w:left w:w="70" w:type="dxa"/>
              <w:bottom w:w="0" w:type="dxa"/>
              <w:right w:w="70" w:type="dxa"/>
            </w:tcMar>
            <w:vAlign w:val="center"/>
            <w:hideMark/>
          </w:tcPr>
          <w:p w14:paraId="5DF0C41C" w14:textId="38CAC678" w:rsidR="00185431" w:rsidRPr="00BC7EC0" w:rsidRDefault="00F026B9" w:rsidP="00185431">
            <w:pPr>
              <w:spacing w:before="20" w:after="20"/>
              <w:jc w:val="center"/>
              <w:rPr>
                <w:rFonts w:ascii="Tahoma" w:eastAsia="Calibri" w:hAnsi="Tahoma" w:cs="Tahoma"/>
                <w:b/>
                <w:bCs/>
                <w:color w:val="FFFFFF" w:themeColor="background1"/>
                <w:lang w:eastAsia="es-BO"/>
              </w:rPr>
            </w:pPr>
            <w:r w:rsidRPr="00BC7EC0">
              <w:rPr>
                <w:rFonts w:ascii="Tahoma" w:hAnsi="Tahoma" w:cs="Tahoma"/>
                <w:b/>
                <w:bCs/>
                <w:color w:val="FFFFFF" w:themeColor="background1"/>
                <w:lang w:eastAsia="es-BO"/>
              </w:rPr>
              <w:t>PONDERACIÓN SOBRE (</w:t>
            </w:r>
            <w:r w:rsidR="001B3BA7">
              <w:rPr>
                <w:rFonts w:ascii="Tahoma" w:hAnsi="Tahoma" w:cs="Tahoma"/>
                <w:b/>
                <w:bCs/>
                <w:color w:val="FFFFFF" w:themeColor="background1"/>
                <w:lang w:eastAsia="es-BO"/>
              </w:rPr>
              <w:t>10</w:t>
            </w:r>
            <w:r w:rsidRPr="00BC7EC0">
              <w:rPr>
                <w:rFonts w:ascii="Tahoma" w:hAnsi="Tahoma" w:cs="Tahoma"/>
                <w:b/>
                <w:bCs/>
                <w:color w:val="FFFFFF" w:themeColor="background1"/>
                <w:lang w:eastAsia="es-BO"/>
              </w:rPr>
              <w:t>0</w:t>
            </w:r>
            <w:r w:rsidR="00185431" w:rsidRPr="00BC7EC0">
              <w:rPr>
                <w:rFonts w:ascii="Tahoma" w:hAnsi="Tahoma" w:cs="Tahoma"/>
                <w:b/>
                <w:bCs/>
                <w:color w:val="FFFFFF" w:themeColor="background1"/>
                <w:lang w:eastAsia="es-BO"/>
              </w:rPr>
              <w:t>%)</w:t>
            </w:r>
          </w:p>
        </w:tc>
      </w:tr>
      <w:tr w:rsidR="007A18BA" w:rsidRPr="007A18BA" w14:paraId="4A821AAC" w14:textId="77777777" w:rsidTr="00BC7EC0">
        <w:trPr>
          <w:trHeight w:val="92"/>
          <w:jc w:val="center"/>
        </w:trPr>
        <w:tc>
          <w:tcPr>
            <w:tcW w:w="841" w:type="dxa"/>
            <w:tcBorders>
              <w:top w:val="single" w:sz="4" w:space="0" w:color="auto"/>
              <w:left w:val="single" w:sz="8" w:space="0" w:color="004990"/>
              <w:bottom w:val="single" w:sz="8" w:space="0" w:color="004990"/>
              <w:right w:val="single" w:sz="8" w:space="0" w:color="004990"/>
            </w:tcBorders>
            <w:noWrap/>
            <w:tcMar>
              <w:top w:w="0" w:type="dxa"/>
              <w:left w:w="70" w:type="dxa"/>
              <w:bottom w:w="0" w:type="dxa"/>
              <w:right w:w="70" w:type="dxa"/>
            </w:tcMar>
            <w:vAlign w:val="center"/>
            <w:hideMark/>
          </w:tcPr>
          <w:p w14:paraId="3A485349" w14:textId="77777777" w:rsidR="00185431" w:rsidRPr="007A18BA" w:rsidRDefault="00185431"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1</w:t>
            </w:r>
          </w:p>
        </w:tc>
        <w:tc>
          <w:tcPr>
            <w:tcW w:w="7371" w:type="dxa"/>
            <w:tcBorders>
              <w:top w:val="single" w:sz="4" w:space="0" w:color="auto"/>
              <w:left w:val="nil"/>
              <w:bottom w:val="single" w:sz="8" w:space="0" w:color="004990"/>
              <w:right w:val="single" w:sz="8" w:space="0" w:color="004990"/>
            </w:tcBorders>
            <w:shd w:val="clear" w:color="auto" w:fill="FFFFFF"/>
            <w:tcMar>
              <w:top w:w="0" w:type="dxa"/>
              <w:left w:w="70" w:type="dxa"/>
              <w:bottom w:w="0" w:type="dxa"/>
              <w:right w:w="70" w:type="dxa"/>
            </w:tcMar>
            <w:vAlign w:val="center"/>
            <w:hideMark/>
          </w:tcPr>
          <w:p w14:paraId="03AFF675" w14:textId="77777777" w:rsidR="00185431" w:rsidRPr="007A18BA" w:rsidRDefault="00185431" w:rsidP="00185431">
            <w:pPr>
              <w:spacing w:before="20" w:after="20"/>
              <w:jc w:val="center"/>
              <w:rPr>
                <w:rFonts w:ascii="Tahoma" w:eastAsia="Calibri" w:hAnsi="Tahoma" w:cs="Tahoma"/>
                <w:b/>
                <w:bCs/>
                <w:color w:val="244061" w:themeColor="accent1" w:themeShade="80"/>
                <w:sz w:val="22"/>
                <w:szCs w:val="22"/>
                <w:lang w:eastAsia="es-BO"/>
              </w:rPr>
            </w:pPr>
            <w:r w:rsidRPr="007A18BA">
              <w:rPr>
                <w:rFonts w:ascii="Tahoma" w:hAnsi="Tahoma" w:cs="Tahoma"/>
                <w:color w:val="244061" w:themeColor="accent1" w:themeShade="80"/>
                <w:sz w:val="22"/>
                <w:szCs w:val="22"/>
                <w:lang w:eastAsia="es-BO"/>
              </w:rPr>
              <w:t xml:space="preserve">Cumplimiento de todos los puntos MANDATORIOS </w:t>
            </w:r>
          </w:p>
        </w:tc>
        <w:tc>
          <w:tcPr>
            <w:tcW w:w="1607" w:type="dxa"/>
            <w:tcBorders>
              <w:top w:val="single" w:sz="4" w:space="0" w:color="auto"/>
              <w:left w:val="nil"/>
              <w:bottom w:val="single" w:sz="8" w:space="0" w:color="004990"/>
              <w:right w:val="single" w:sz="8" w:space="0" w:color="004990"/>
            </w:tcBorders>
            <w:noWrap/>
            <w:tcMar>
              <w:top w:w="0" w:type="dxa"/>
              <w:left w:w="70" w:type="dxa"/>
              <w:bottom w:w="0" w:type="dxa"/>
              <w:right w:w="70" w:type="dxa"/>
            </w:tcMar>
            <w:vAlign w:val="center"/>
            <w:hideMark/>
          </w:tcPr>
          <w:p w14:paraId="108E9F4E" w14:textId="77777777" w:rsidR="00185431" w:rsidRPr="007A18BA" w:rsidRDefault="00185431" w:rsidP="00185431">
            <w:pPr>
              <w:spacing w:before="20" w:after="20"/>
              <w:jc w:val="center"/>
              <w:rPr>
                <w:rFonts w:ascii="Tahoma" w:eastAsia="Calibri" w:hAnsi="Tahoma" w:cs="Tahoma"/>
                <w:color w:val="244061" w:themeColor="accent1" w:themeShade="80"/>
                <w:sz w:val="22"/>
                <w:szCs w:val="22"/>
                <w:lang w:eastAsia="es-BO"/>
              </w:rPr>
            </w:pPr>
            <w:r w:rsidRPr="007A18BA">
              <w:rPr>
                <w:rFonts w:ascii="Tahoma" w:hAnsi="Tahoma" w:cs="Tahoma"/>
                <w:color w:val="244061" w:themeColor="accent1" w:themeShade="80"/>
                <w:sz w:val="22"/>
                <w:szCs w:val="22"/>
                <w:lang w:eastAsia="es-BO"/>
              </w:rPr>
              <w:t>CUMPLE/NO CUMPLE</w:t>
            </w:r>
          </w:p>
        </w:tc>
      </w:tr>
      <w:tr w:rsidR="007A18BA" w:rsidRPr="00BC7EC0" w14:paraId="202FBCE4" w14:textId="77777777" w:rsidTr="00BC7EC0">
        <w:trPr>
          <w:trHeight w:val="315"/>
          <w:jc w:val="center"/>
        </w:trPr>
        <w:tc>
          <w:tcPr>
            <w:tcW w:w="8212" w:type="dxa"/>
            <w:gridSpan w:val="2"/>
            <w:tcBorders>
              <w:top w:val="nil"/>
              <w:left w:val="single" w:sz="8" w:space="0" w:color="004990"/>
              <w:bottom w:val="single" w:sz="8" w:space="0" w:color="FFFFFF"/>
              <w:right w:val="single" w:sz="8" w:space="0" w:color="004990"/>
            </w:tcBorders>
            <w:shd w:val="clear" w:color="auto" w:fill="548DD4" w:themeFill="text2" w:themeFillTint="99"/>
            <w:noWrap/>
            <w:tcMar>
              <w:top w:w="0" w:type="dxa"/>
              <w:left w:w="70" w:type="dxa"/>
              <w:bottom w:w="0" w:type="dxa"/>
              <w:right w:w="70" w:type="dxa"/>
            </w:tcMar>
            <w:vAlign w:val="center"/>
            <w:hideMark/>
          </w:tcPr>
          <w:p w14:paraId="7C46202F" w14:textId="562CB652" w:rsidR="00185431" w:rsidRPr="00BC7EC0" w:rsidRDefault="00185431" w:rsidP="00185431">
            <w:pPr>
              <w:spacing w:before="20" w:after="20"/>
              <w:jc w:val="center"/>
              <w:rPr>
                <w:rFonts w:ascii="Tahoma" w:eastAsia="Calibri" w:hAnsi="Tahoma" w:cs="Tahoma"/>
                <w:b/>
                <w:bCs/>
                <w:color w:val="244061" w:themeColor="accent1" w:themeShade="80"/>
                <w:lang w:eastAsia="es-BO"/>
              </w:rPr>
            </w:pPr>
            <w:r w:rsidRPr="00BC7EC0">
              <w:rPr>
                <w:rFonts w:ascii="Tahoma" w:hAnsi="Tahoma" w:cs="Tahoma"/>
                <w:b/>
                <w:bCs/>
                <w:color w:val="244061" w:themeColor="accent1" w:themeShade="80"/>
                <w:lang w:eastAsia="es-BO"/>
              </w:rPr>
              <w:t xml:space="preserve">TOTAL CRITERIOS MANDATORIOS </w:t>
            </w:r>
          </w:p>
        </w:tc>
        <w:tc>
          <w:tcPr>
            <w:tcW w:w="1607" w:type="dxa"/>
            <w:tcBorders>
              <w:top w:val="nil"/>
              <w:left w:val="nil"/>
              <w:bottom w:val="single" w:sz="8" w:space="0" w:color="FFFFFF"/>
              <w:right w:val="single" w:sz="8" w:space="0" w:color="004990"/>
            </w:tcBorders>
            <w:shd w:val="clear" w:color="auto" w:fill="548DD4" w:themeFill="text2" w:themeFillTint="99"/>
            <w:noWrap/>
            <w:tcMar>
              <w:top w:w="0" w:type="dxa"/>
              <w:left w:w="70" w:type="dxa"/>
              <w:bottom w:w="0" w:type="dxa"/>
              <w:right w:w="70" w:type="dxa"/>
            </w:tcMar>
            <w:vAlign w:val="center"/>
            <w:hideMark/>
          </w:tcPr>
          <w:p w14:paraId="294D93E7" w14:textId="006C2795" w:rsidR="00185431" w:rsidRPr="00BC7EC0" w:rsidRDefault="005D5854" w:rsidP="00185431">
            <w:pPr>
              <w:spacing w:before="20" w:after="20"/>
              <w:jc w:val="center"/>
              <w:rPr>
                <w:rFonts w:ascii="Tahoma" w:eastAsia="Calibri" w:hAnsi="Tahoma" w:cs="Tahoma"/>
                <w:b/>
                <w:bCs/>
                <w:color w:val="244061" w:themeColor="accent1" w:themeShade="80"/>
                <w:lang w:eastAsia="es-BO"/>
              </w:rPr>
            </w:pPr>
            <w:r>
              <w:rPr>
                <w:rFonts w:ascii="Tahoma" w:hAnsi="Tahoma" w:cs="Tahoma"/>
                <w:b/>
                <w:bCs/>
                <w:color w:val="244061" w:themeColor="accent1" w:themeShade="80"/>
                <w:lang w:eastAsia="es-BO"/>
              </w:rPr>
              <w:t>100</w:t>
            </w:r>
            <w:r w:rsidR="00185431" w:rsidRPr="00BC7EC0">
              <w:rPr>
                <w:rFonts w:ascii="Tahoma" w:hAnsi="Tahoma" w:cs="Tahoma"/>
                <w:b/>
                <w:bCs/>
                <w:color w:val="244061" w:themeColor="accent1" w:themeShade="80"/>
                <w:lang w:eastAsia="es-BO"/>
              </w:rPr>
              <w:t>%</w:t>
            </w:r>
          </w:p>
        </w:tc>
      </w:tr>
    </w:tbl>
    <w:p w14:paraId="3BCA3068" w14:textId="77777777" w:rsidR="00185431" w:rsidRPr="007A18BA" w:rsidRDefault="00185431" w:rsidP="00185431">
      <w:pPr>
        <w:rPr>
          <w:rFonts w:ascii="Tahoma" w:hAnsi="Tahoma" w:cs="Tahoma"/>
          <w:b/>
          <w:bCs/>
          <w:color w:val="244061" w:themeColor="accent1" w:themeShade="80"/>
          <w:sz w:val="22"/>
          <w:szCs w:val="22"/>
          <w:lang w:val="es-BO"/>
        </w:rPr>
      </w:pPr>
    </w:p>
    <w:p w14:paraId="341728F4" w14:textId="77777777" w:rsidR="00393ED2" w:rsidRDefault="00393ED2" w:rsidP="00393ED2">
      <w:pPr>
        <w:rPr>
          <w:rFonts w:ascii="Tahoma" w:hAnsi="Tahoma" w:cs="Tahoma"/>
          <w:color w:val="244061" w:themeColor="accent1" w:themeShade="80"/>
          <w:sz w:val="22"/>
          <w:szCs w:val="22"/>
        </w:rPr>
      </w:pPr>
    </w:p>
    <w:p w14:paraId="6317A9F4" w14:textId="7F302852" w:rsidR="005D5854" w:rsidRPr="007A18BA" w:rsidRDefault="001B3BA7" w:rsidP="00BF2158">
      <w:pPr>
        <w:tabs>
          <w:tab w:val="left" w:pos="6015"/>
        </w:tabs>
        <w:rPr>
          <w:rFonts w:ascii="Tahoma" w:hAnsi="Tahoma" w:cs="Tahoma"/>
          <w:color w:val="244061" w:themeColor="accent1" w:themeShade="80"/>
          <w:sz w:val="22"/>
          <w:szCs w:val="22"/>
        </w:rPr>
      </w:pPr>
      <w:r>
        <w:rPr>
          <w:rFonts w:ascii="Tahoma" w:hAnsi="Tahoma" w:cs="Tahoma"/>
          <w:color w:val="244061" w:themeColor="accent1" w:themeShade="80"/>
          <w:sz w:val="22"/>
          <w:szCs w:val="22"/>
        </w:rPr>
        <w:tab/>
      </w:r>
    </w:p>
    <w:p w14:paraId="778ADC26" w14:textId="77777777" w:rsidR="00393ED2" w:rsidRPr="007A18BA" w:rsidRDefault="00393ED2" w:rsidP="00393ED2">
      <w:pPr>
        <w:rPr>
          <w:rFonts w:ascii="Tahoma" w:hAnsi="Tahoma" w:cs="Tahoma"/>
          <w:color w:val="244061" w:themeColor="accent1" w:themeShade="80"/>
          <w:sz w:val="22"/>
          <w:szCs w:val="22"/>
        </w:rPr>
      </w:pPr>
    </w:p>
    <w:p w14:paraId="252C90E6" w14:textId="77777777" w:rsidR="0015748B" w:rsidRPr="007A18BA" w:rsidRDefault="0015748B" w:rsidP="00393ED2">
      <w:pPr>
        <w:rPr>
          <w:rFonts w:ascii="Tahoma" w:hAnsi="Tahoma" w:cs="Tahoma"/>
          <w:color w:val="244061" w:themeColor="accent1" w:themeShade="80"/>
          <w:sz w:val="22"/>
          <w:szCs w:val="22"/>
        </w:rPr>
      </w:pPr>
    </w:p>
    <w:p w14:paraId="39BF7B08" w14:textId="77777777" w:rsidR="00ED30FD" w:rsidRPr="007A18BA" w:rsidRDefault="00ED30FD" w:rsidP="002C3600">
      <w:pPr>
        <w:rPr>
          <w:rFonts w:ascii="Tahoma" w:hAnsi="Tahoma" w:cs="Tahoma"/>
          <w:i/>
          <w:color w:val="244061" w:themeColor="accent1" w:themeShade="80"/>
          <w:sz w:val="22"/>
          <w:szCs w:val="22"/>
          <w:lang w:val="es-ES_tradnl"/>
        </w:rPr>
      </w:pPr>
    </w:p>
    <w:p w14:paraId="01DFB395" w14:textId="77777777" w:rsidR="008F291D" w:rsidRPr="007A18BA" w:rsidRDefault="008F291D" w:rsidP="002C3600">
      <w:pPr>
        <w:rPr>
          <w:rFonts w:ascii="Tahoma" w:hAnsi="Tahoma" w:cs="Tahoma"/>
          <w:i/>
          <w:color w:val="244061" w:themeColor="accent1" w:themeShade="80"/>
          <w:sz w:val="22"/>
          <w:szCs w:val="22"/>
        </w:rPr>
      </w:pPr>
    </w:p>
    <w:p w14:paraId="7DF90E27" w14:textId="77777777" w:rsidR="008F291D" w:rsidRPr="007A18BA" w:rsidRDefault="008F291D" w:rsidP="002C3600">
      <w:pPr>
        <w:rPr>
          <w:rFonts w:ascii="Tahoma" w:hAnsi="Tahoma" w:cs="Tahoma"/>
          <w:i/>
          <w:color w:val="244061" w:themeColor="accent1" w:themeShade="80"/>
          <w:sz w:val="22"/>
          <w:szCs w:val="22"/>
        </w:rPr>
      </w:pPr>
    </w:p>
    <w:p w14:paraId="56A0E2C2" w14:textId="77777777" w:rsidR="00937E95" w:rsidRPr="007A18BA" w:rsidRDefault="00937E95">
      <w:pPr>
        <w:rPr>
          <w:rFonts w:ascii="Tahoma" w:hAnsi="Tahoma" w:cs="Tahoma"/>
          <w:i/>
          <w:color w:val="244061" w:themeColor="accent1" w:themeShade="80"/>
          <w:sz w:val="22"/>
          <w:szCs w:val="22"/>
        </w:rPr>
      </w:pPr>
      <w:r w:rsidRPr="007A18BA">
        <w:rPr>
          <w:rFonts w:ascii="Tahoma" w:hAnsi="Tahoma" w:cs="Tahoma"/>
          <w:i/>
          <w:color w:val="244061" w:themeColor="accent1" w:themeShade="80"/>
          <w:sz w:val="22"/>
          <w:szCs w:val="22"/>
        </w:rPr>
        <w:br w:type="page"/>
      </w:r>
    </w:p>
    <w:p w14:paraId="75280F4E" w14:textId="77777777" w:rsidR="008F291D" w:rsidRPr="007A18BA" w:rsidRDefault="008F291D" w:rsidP="002C3600">
      <w:pPr>
        <w:rPr>
          <w:rFonts w:ascii="Tahoma" w:hAnsi="Tahoma" w:cs="Tahoma"/>
          <w:i/>
          <w:color w:val="244061" w:themeColor="accent1" w:themeShade="80"/>
          <w:sz w:val="22"/>
          <w:szCs w:val="22"/>
        </w:rPr>
      </w:pPr>
    </w:p>
    <w:p w14:paraId="1CE01395" w14:textId="77777777" w:rsidR="00ED30FD" w:rsidRPr="007A18BA" w:rsidRDefault="00ED30FD" w:rsidP="002C3600">
      <w:pPr>
        <w:pStyle w:val="Ttulo1"/>
        <w:numPr>
          <w:ilvl w:val="0"/>
          <w:numId w:val="0"/>
        </w:numPr>
        <w:jc w:val="center"/>
        <w:rPr>
          <w:rFonts w:cs="Tahoma"/>
          <w:color w:val="244061" w:themeColor="accent1" w:themeShade="80"/>
          <w:u w:val="none"/>
        </w:rPr>
      </w:pPr>
      <w:bookmarkStart w:id="17" w:name="_Toc330030632"/>
      <w:r w:rsidRPr="007A18BA">
        <w:rPr>
          <w:rFonts w:cs="Tahoma"/>
          <w:color w:val="244061" w:themeColor="accent1" w:themeShade="80"/>
          <w:u w:val="none"/>
        </w:rPr>
        <w:t>PARTE III</w:t>
      </w:r>
      <w:bookmarkEnd w:id="17"/>
    </w:p>
    <w:p w14:paraId="5B5BF280" w14:textId="77777777" w:rsidR="002C3600" w:rsidRPr="007A18BA" w:rsidRDefault="002C3600" w:rsidP="002C3600">
      <w:pPr>
        <w:rPr>
          <w:rFonts w:ascii="Tahoma" w:hAnsi="Tahoma" w:cs="Tahoma"/>
          <w:color w:val="244061" w:themeColor="accent1" w:themeShade="80"/>
          <w:sz w:val="22"/>
          <w:szCs w:val="22"/>
          <w:lang w:val="es-MX"/>
        </w:rPr>
      </w:pPr>
    </w:p>
    <w:p w14:paraId="7172FB41" w14:textId="77777777" w:rsidR="00ED30FD" w:rsidRPr="007A18BA" w:rsidRDefault="00ED30FD" w:rsidP="00ED30FD">
      <w:pPr>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ANEXOS</w:t>
      </w:r>
    </w:p>
    <w:p w14:paraId="631DD5E3" w14:textId="77777777" w:rsidR="00DD228F" w:rsidRPr="007A18BA" w:rsidRDefault="00DD228F">
      <w:pPr>
        <w:rPr>
          <w:rFonts w:ascii="Tahoma" w:hAnsi="Tahoma" w:cs="Tahoma"/>
          <w:i/>
          <w:color w:val="244061" w:themeColor="accent1" w:themeShade="80"/>
          <w:sz w:val="22"/>
          <w:szCs w:val="22"/>
        </w:rPr>
      </w:pPr>
    </w:p>
    <w:p w14:paraId="0AA34740" w14:textId="77777777" w:rsidR="00DD228F" w:rsidRPr="007A18BA" w:rsidRDefault="00DD228F" w:rsidP="00DD228F">
      <w:pPr>
        <w:rPr>
          <w:rFonts w:ascii="Tahoma" w:hAnsi="Tahoma" w:cs="Tahoma"/>
          <w:i/>
          <w:color w:val="244061" w:themeColor="accent1" w:themeShade="80"/>
          <w:sz w:val="22"/>
          <w:szCs w:val="22"/>
        </w:rPr>
      </w:pPr>
    </w:p>
    <w:p w14:paraId="34F1174D" w14:textId="77777777" w:rsidR="00ED30FD" w:rsidRPr="007A18BA" w:rsidRDefault="00ED30FD" w:rsidP="00DD228F">
      <w:pPr>
        <w:rPr>
          <w:rFonts w:ascii="Tahoma" w:hAnsi="Tahoma" w:cs="Tahoma"/>
          <w:i/>
          <w:color w:val="244061" w:themeColor="accent1" w:themeShade="80"/>
          <w:sz w:val="22"/>
          <w:szCs w:val="22"/>
        </w:rPr>
      </w:pPr>
    </w:p>
    <w:p w14:paraId="2017AF87" w14:textId="77777777" w:rsidR="00ED30FD" w:rsidRPr="007A18BA" w:rsidRDefault="00ED30FD" w:rsidP="00DD228F">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Anexo No. 1 </w:t>
      </w:r>
      <w:r w:rsidR="0069280E"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Con</w:t>
      </w:r>
      <w:r w:rsidR="009F369F" w:rsidRPr="007A18BA">
        <w:rPr>
          <w:rFonts w:ascii="Tahoma" w:hAnsi="Tahoma" w:cs="Tahoma"/>
          <w:color w:val="244061" w:themeColor="accent1" w:themeShade="80"/>
          <w:sz w:val="22"/>
          <w:szCs w:val="22"/>
        </w:rPr>
        <w:t>sideraciones</w:t>
      </w:r>
      <w:r w:rsidRPr="007A18BA">
        <w:rPr>
          <w:rFonts w:ascii="Tahoma" w:hAnsi="Tahoma" w:cs="Tahoma"/>
          <w:color w:val="244061" w:themeColor="accent1" w:themeShade="80"/>
          <w:sz w:val="22"/>
          <w:szCs w:val="22"/>
        </w:rPr>
        <w:t xml:space="preserve"> Generales del Proceso de Contratación</w:t>
      </w:r>
    </w:p>
    <w:p w14:paraId="47B59D9E" w14:textId="77777777" w:rsidR="00ED30FD" w:rsidRPr="007A18BA" w:rsidRDefault="00ED30FD" w:rsidP="00DD228F">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Anexo No. 2 </w:t>
      </w:r>
      <w:r w:rsidR="0069280E"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rPr>
        <w:t>Declaración de Integridad del Personal de la Empresa proponente</w:t>
      </w:r>
    </w:p>
    <w:p w14:paraId="1D6C8C7E" w14:textId="77777777" w:rsidR="0069280E" w:rsidRPr="007A18BA" w:rsidRDefault="00ED30FD" w:rsidP="006A52BA">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Anexo No. 3 </w:t>
      </w:r>
      <w:r w:rsidR="0069280E" w:rsidRPr="007A18BA">
        <w:rPr>
          <w:rFonts w:ascii="Tahoma" w:hAnsi="Tahoma" w:cs="Tahoma"/>
          <w:color w:val="244061" w:themeColor="accent1" w:themeShade="80"/>
          <w:sz w:val="22"/>
          <w:szCs w:val="22"/>
        </w:rPr>
        <w:t>–</w:t>
      </w:r>
      <w:r w:rsidR="008C40E5" w:rsidRPr="007A18BA">
        <w:rPr>
          <w:rFonts w:ascii="Tahoma" w:hAnsi="Tahoma" w:cs="Tahoma"/>
          <w:color w:val="244061" w:themeColor="accent1" w:themeShade="80"/>
          <w:sz w:val="22"/>
          <w:szCs w:val="22"/>
        </w:rPr>
        <w:t xml:space="preserve"> Modelo del documento de compra</w:t>
      </w:r>
    </w:p>
    <w:p w14:paraId="68568C4C" w14:textId="77777777" w:rsidR="002A739A" w:rsidRPr="007A18BA" w:rsidRDefault="002A739A" w:rsidP="006A52BA">
      <w:pPr>
        <w:rPr>
          <w:rFonts w:ascii="Tahoma" w:hAnsi="Tahoma" w:cs="Tahoma"/>
          <w:color w:val="244061" w:themeColor="accent1" w:themeShade="80"/>
          <w:sz w:val="22"/>
          <w:szCs w:val="22"/>
        </w:rPr>
      </w:pPr>
    </w:p>
    <w:p w14:paraId="5B51273C" w14:textId="77777777" w:rsidR="002A739A" w:rsidRPr="007A18BA" w:rsidRDefault="002A739A" w:rsidP="006A52BA">
      <w:pPr>
        <w:rPr>
          <w:rFonts w:ascii="Tahoma" w:hAnsi="Tahoma" w:cs="Tahoma"/>
          <w:color w:val="244061" w:themeColor="accent1" w:themeShade="80"/>
          <w:sz w:val="22"/>
          <w:szCs w:val="22"/>
        </w:rPr>
      </w:pPr>
    </w:p>
    <w:p w14:paraId="535B0AA7" w14:textId="77777777" w:rsidR="002A739A" w:rsidRPr="007A18BA" w:rsidRDefault="002A739A">
      <w:pPr>
        <w:rPr>
          <w:rFonts w:ascii="Tahoma" w:hAnsi="Tahoma" w:cs="Tahoma"/>
          <w:color w:val="244061" w:themeColor="accent1" w:themeShade="80"/>
          <w:sz w:val="22"/>
          <w:szCs w:val="22"/>
        </w:rPr>
      </w:pPr>
    </w:p>
    <w:p w14:paraId="66B48B0C" w14:textId="77777777" w:rsidR="008F291D" w:rsidRPr="007A18BA" w:rsidRDefault="008F291D">
      <w:pPr>
        <w:rPr>
          <w:rFonts w:ascii="Tahoma" w:hAnsi="Tahoma" w:cs="Tahoma"/>
          <w:color w:val="244061" w:themeColor="accent1" w:themeShade="80"/>
          <w:sz w:val="22"/>
          <w:szCs w:val="22"/>
        </w:rPr>
      </w:pPr>
    </w:p>
    <w:p w14:paraId="37473828" w14:textId="77777777" w:rsidR="008F291D" w:rsidRPr="007A18BA" w:rsidRDefault="008F291D">
      <w:pPr>
        <w:rPr>
          <w:rFonts w:ascii="Tahoma" w:hAnsi="Tahoma" w:cs="Tahoma"/>
          <w:color w:val="244061" w:themeColor="accent1" w:themeShade="80"/>
          <w:sz w:val="22"/>
          <w:szCs w:val="22"/>
        </w:rPr>
      </w:pPr>
    </w:p>
    <w:p w14:paraId="4242267B" w14:textId="77777777" w:rsidR="008F291D" w:rsidRPr="007A18BA" w:rsidRDefault="008F291D">
      <w:pPr>
        <w:rPr>
          <w:rFonts w:ascii="Tahoma" w:hAnsi="Tahoma" w:cs="Tahoma"/>
          <w:color w:val="244061" w:themeColor="accent1" w:themeShade="80"/>
          <w:sz w:val="22"/>
          <w:szCs w:val="22"/>
        </w:rPr>
      </w:pPr>
    </w:p>
    <w:p w14:paraId="7ECB0F40" w14:textId="77777777" w:rsidR="008F291D" w:rsidRPr="007A18BA" w:rsidRDefault="008F291D">
      <w:pPr>
        <w:rPr>
          <w:rFonts w:ascii="Tahoma" w:hAnsi="Tahoma" w:cs="Tahoma"/>
          <w:color w:val="244061" w:themeColor="accent1" w:themeShade="80"/>
          <w:sz w:val="22"/>
          <w:szCs w:val="22"/>
        </w:rPr>
      </w:pPr>
    </w:p>
    <w:p w14:paraId="4F1510E5" w14:textId="77777777" w:rsidR="008F291D" w:rsidRPr="007A18BA" w:rsidRDefault="008F291D">
      <w:pPr>
        <w:rPr>
          <w:rFonts w:ascii="Tahoma" w:hAnsi="Tahoma" w:cs="Tahoma"/>
          <w:color w:val="244061" w:themeColor="accent1" w:themeShade="80"/>
          <w:sz w:val="22"/>
          <w:szCs w:val="22"/>
        </w:rPr>
      </w:pPr>
    </w:p>
    <w:p w14:paraId="76360AC3" w14:textId="77777777" w:rsidR="008F291D" w:rsidRPr="007A18BA" w:rsidRDefault="008F291D">
      <w:pPr>
        <w:rPr>
          <w:rFonts w:ascii="Tahoma" w:hAnsi="Tahoma" w:cs="Tahoma"/>
          <w:color w:val="244061" w:themeColor="accent1" w:themeShade="80"/>
          <w:sz w:val="22"/>
          <w:szCs w:val="22"/>
        </w:rPr>
      </w:pPr>
    </w:p>
    <w:p w14:paraId="1247D86C" w14:textId="77777777" w:rsidR="008F291D" w:rsidRPr="007A18BA" w:rsidRDefault="008F291D">
      <w:pPr>
        <w:rPr>
          <w:rFonts w:ascii="Tahoma" w:hAnsi="Tahoma" w:cs="Tahoma"/>
          <w:color w:val="244061" w:themeColor="accent1" w:themeShade="80"/>
          <w:sz w:val="22"/>
          <w:szCs w:val="22"/>
        </w:rPr>
      </w:pPr>
    </w:p>
    <w:p w14:paraId="69466B31" w14:textId="77777777" w:rsidR="008F291D" w:rsidRPr="007A18BA" w:rsidRDefault="008F291D">
      <w:pPr>
        <w:rPr>
          <w:rFonts w:ascii="Tahoma" w:hAnsi="Tahoma" w:cs="Tahoma"/>
          <w:color w:val="244061" w:themeColor="accent1" w:themeShade="80"/>
          <w:sz w:val="22"/>
          <w:szCs w:val="22"/>
        </w:rPr>
      </w:pPr>
    </w:p>
    <w:p w14:paraId="4D8B2D56" w14:textId="77777777" w:rsidR="008F291D" w:rsidRPr="007A18BA" w:rsidRDefault="008F291D">
      <w:pPr>
        <w:rPr>
          <w:rFonts w:ascii="Tahoma" w:hAnsi="Tahoma" w:cs="Tahoma"/>
          <w:color w:val="244061" w:themeColor="accent1" w:themeShade="80"/>
          <w:sz w:val="22"/>
          <w:szCs w:val="22"/>
        </w:rPr>
      </w:pPr>
    </w:p>
    <w:p w14:paraId="6F5723B7" w14:textId="77777777" w:rsidR="008F291D" w:rsidRPr="007A18BA" w:rsidRDefault="008F291D">
      <w:pPr>
        <w:rPr>
          <w:rFonts w:ascii="Tahoma" w:hAnsi="Tahoma" w:cs="Tahoma"/>
          <w:color w:val="244061" w:themeColor="accent1" w:themeShade="80"/>
          <w:sz w:val="22"/>
          <w:szCs w:val="22"/>
        </w:rPr>
      </w:pPr>
    </w:p>
    <w:p w14:paraId="7D021DC3" w14:textId="77777777" w:rsidR="00937E95" w:rsidRPr="007A18BA" w:rsidRDefault="00937E95">
      <w:pP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br w:type="page"/>
      </w:r>
    </w:p>
    <w:p w14:paraId="553CAC76" w14:textId="77777777" w:rsidR="008F291D" w:rsidRPr="007A18BA" w:rsidRDefault="008F291D">
      <w:pPr>
        <w:rPr>
          <w:rFonts w:ascii="Tahoma" w:hAnsi="Tahoma" w:cs="Tahoma"/>
          <w:color w:val="244061" w:themeColor="accent1" w:themeShade="8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A18BA" w:rsidRPr="007A18BA" w14:paraId="2372CD50" w14:textId="77777777" w:rsidTr="002C3600">
        <w:trPr>
          <w:trHeight w:val="617"/>
        </w:trPr>
        <w:tc>
          <w:tcPr>
            <w:tcW w:w="2410" w:type="dxa"/>
            <w:shd w:val="clear" w:color="auto" w:fill="004990"/>
            <w:vAlign w:val="center"/>
          </w:tcPr>
          <w:p w14:paraId="13B116FE" w14:textId="77777777" w:rsidR="002A739A" w:rsidRPr="007A18BA" w:rsidRDefault="002A739A" w:rsidP="002C3600">
            <w:pPr>
              <w:pStyle w:val="Textoindependiente3"/>
              <w:spacing w:after="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1</w:t>
            </w:r>
          </w:p>
        </w:tc>
        <w:tc>
          <w:tcPr>
            <w:tcW w:w="7365" w:type="dxa"/>
            <w:vAlign w:val="center"/>
          </w:tcPr>
          <w:p w14:paraId="0BCBC5E0" w14:textId="77777777" w:rsidR="002A739A" w:rsidRPr="007A18BA" w:rsidRDefault="002A739A" w:rsidP="00447A35">
            <w:pPr>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 xml:space="preserve">CONDICIONES GENERALES DEL PROCESO </w:t>
            </w:r>
          </w:p>
        </w:tc>
      </w:tr>
    </w:tbl>
    <w:p w14:paraId="063B2C9D" w14:textId="77777777" w:rsidR="002A739A" w:rsidRPr="007A18BA" w:rsidRDefault="002A739A" w:rsidP="002A739A">
      <w:pPr>
        <w:jc w:val="both"/>
        <w:rPr>
          <w:rFonts w:ascii="Tahoma" w:hAnsi="Tahoma" w:cs="Tahoma"/>
          <w:b/>
          <w:color w:val="244061" w:themeColor="accent1" w:themeShade="80"/>
          <w:sz w:val="22"/>
          <w:szCs w:val="22"/>
          <w:lang w:val="pt-BR"/>
        </w:rPr>
      </w:pPr>
    </w:p>
    <w:p w14:paraId="272B3F81" w14:textId="77777777" w:rsidR="00B3305C" w:rsidRPr="007A18BA" w:rsidRDefault="00B3305C" w:rsidP="00B3305C">
      <w:pPr>
        <w:spacing w:after="240"/>
        <w:jc w:val="both"/>
        <w:rPr>
          <w:rFonts w:ascii="Tahoma" w:hAnsi="Tahoma" w:cs="Tahoma"/>
          <w:b/>
          <w:color w:val="244061" w:themeColor="accent1" w:themeShade="80"/>
          <w:sz w:val="22"/>
          <w:szCs w:val="22"/>
        </w:rPr>
      </w:pPr>
    </w:p>
    <w:p w14:paraId="413001BE" w14:textId="77777777" w:rsidR="00B3305C" w:rsidRPr="007A18BA" w:rsidRDefault="00B3305C" w:rsidP="00B3305C">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Generales </w:t>
      </w:r>
    </w:p>
    <w:p w14:paraId="69BFB39B"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Adjudicación:</w:t>
      </w:r>
      <w:r w:rsidRPr="007A18BA">
        <w:rPr>
          <w:rFonts w:ascii="Tahoma" w:hAnsi="Tahoma" w:cs="Tahoma"/>
          <w:color w:val="244061" w:themeColor="accent1" w:themeShade="8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7A5A3C7D"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Naturaleza confidencial de las propuestas:</w:t>
      </w:r>
      <w:r w:rsidRPr="007A18BA">
        <w:rPr>
          <w:rFonts w:ascii="Tahoma" w:hAnsi="Tahoma" w:cs="Tahoma"/>
          <w:color w:val="244061" w:themeColor="accent1" w:themeShade="8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8" w:name="_Toc130955312"/>
      <w:bookmarkStart w:id="19" w:name="_Toc130955253"/>
    </w:p>
    <w:p w14:paraId="72CF78EC"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Confidencialidad:</w:t>
      </w:r>
      <w:bookmarkEnd w:id="18"/>
      <w:bookmarkEnd w:id="19"/>
      <w:r w:rsidRPr="007A18BA">
        <w:rPr>
          <w:rFonts w:ascii="Tahoma" w:hAnsi="Tahoma" w:cs="Tahoma"/>
          <w:color w:val="244061" w:themeColor="accent1" w:themeShade="80"/>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1C5EFD22"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Acciones legales: </w:t>
      </w:r>
      <w:r w:rsidRPr="007A18BA">
        <w:rPr>
          <w:rFonts w:ascii="Tahoma" w:hAnsi="Tahoma" w:cs="Tahoma"/>
          <w:color w:val="244061" w:themeColor="accent1" w:themeShade="80"/>
          <w:sz w:val="22"/>
          <w:szCs w:val="22"/>
        </w:rPr>
        <w:t>ENTEL S.A. se reserva el derecho de seguir las acciones civiles o penales que correspondan, al margen de dar de baja de su árbol de proponentes a la empresa que infrinja su acuerdo de confidencialidad.</w:t>
      </w:r>
      <w:bookmarkStart w:id="20" w:name="_Toc130955313"/>
      <w:bookmarkStart w:id="21" w:name="_Toc130955254"/>
    </w:p>
    <w:p w14:paraId="0321BD86"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Medida Anticorrupción</w:t>
      </w:r>
      <w:bookmarkEnd w:id="20"/>
      <w:bookmarkEnd w:id="21"/>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40706BB0"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bookmarkStart w:id="22" w:name="_Toc301514304"/>
      <w:bookmarkStart w:id="23" w:name="_Toc280114083"/>
      <w:bookmarkStart w:id="24" w:name="_Toc273432959"/>
      <w:bookmarkStart w:id="25" w:name="_Toc301514303"/>
      <w:bookmarkStart w:id="26" w:name="_Toc280114082"/>
      <w:bookmarkStart w:id="27" w:name="_Toc273432958"/>
      <w:bookmarkStart w:id="28" w:name="_Toc247462134"/>
      <w:r w:rsidRPr="007A18BA">
        <w:rPr>
          <w:rFonts w:ascii="Tahoma" w:hAnsi="Tahoma" w:cs="Tahoma"/>
          <w:b/>
          <w:color w:val="244061" w:themeColor="accent1" w:themeShade="80"/>
          <w:sz w:val="22"/>
          <w:szCs w:val="22"/>
        </w:rPr>
        <w:t>Prohibición de Competencia</w:t>
      </w:r>
      <w:bookmarkEnd w:id="22"/>
      <w:bookmarkEnd w:id="23"/>
      <w:bookmarkEnd w:id="24"/>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En contratos resultantes de la adjudicación del presente proceso se contemplará la cláusula de no competencia.</w:t>
      </w:r>
    </w:p>
    <w:p w14:paraId="33E006A6" w14:textId="77777777" w:rsidR="00B3305C" w:rsidRPr="007A18BA" w:rsidRDefault="00B3305C" w:rsidP="00B3305C">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46BD244" w14:textId="77777777" w:rsidR="00B3305C" w:rsidRPr="007A18BA" w:rsidRDefault="00B3305C" w:rsidP="00B3305C">
      <w:pPr>
        <w:spacing w:after="240"/>
        <w:ind w:left="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En este sentido ENTEL S.A. se reserva el derecho de no incluir en el proceso de selección y adjudicación al proveedor que incumpla con dicha cláusula.</w:t>
      </w:r>
    </w:p>
    <w:p w14:paraId="276E4AE1" w14:textId="77777777" w:rsidR="00B3305C" w:rsidRPr="007A18BA" w:rsidRDefault="00B3305C" w:rsidP="003932ED">
      <w:pPr>
        <w:numPr>
          <w:ilvl w:val="0"/>
          <w:numId w:val="9"/>
        </w:numPr>
        <w:spacing w:after="240"/>
        <w:ind w:left="567" w:hanging="567"/>
        <w:jc w:val="both"/>
        <w:rPr>
          <w:rFonts w:ascii="Tahoma" w:hAnsi="Tahoma" w:cs="Tahoma"/>
          <w:b/>
          <w:color w:val="244061" w:themeColor="accent1" w:themeShade="80"/>
          <w:sz w:val="22"/>
          <w:szCs w:val="22"/>
        </w:rPr>
      </w:pPr>
      <w:bookmarkStart w:id="29" w:name="_Toc301514305"/>
      <w:bookmarkStart w:id="30" w:name="_Toc280114084"/>
      <w:bookmarkStart w:id="31" w:name="_Toc278876163"/>
      <w:r w:rsidRPr="007A18BA">
        <w:rPr>
          <w:rFonts w:ascii="Tahoma" w:hAnsi="Tahoma" w:cs="Tahoma"/>
          <w:b/>
          <w:color w:val="244061" w:themeColor="accent1" w:themeShade="80"/>
          <w:sz w:val="22"/>
          <w:szCs w:val="22"/>
        </w:rPr>
        <w:lastRenderedPageBreak/>
        <w:t>Impedidos de Participar</w:t>
      </w:r>
      <w:bookmarkEnd w:id="29"/>
      <w:bookmarkEnd w:id="30"/>
      <w:bookmarkEnd w:id="31"/>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7A18BA">
        <w:rPr>
          <w:rFonts w:ascii="Tahoma" w:hAnsi="Tahoma" w:cs="Tahoma"/>
          <w:iCs/>
          <w:color w:val="244061" w:themeColor="accent1" w:themeShade="80"/>
          <w:sz w:val="22"/>
          <w:szCs w:val="22"/>
        </w:rPr>
        <w:t xml:space="preserve"> </w:t>
      </w:r>
    </w:p>
    <w:p w14:paraId="4D3B5ADA" w14:textId="77777777" w:rsidR="00B3305C" w:rsidRPr="007A18BA" w:rsidRDefault="00B3305C" w:rsidP="00B3305C">
      <w:pPr>
        <w:spacing w:after="240"/>
        <w:rPr>
          <w:rFonts w:ascii="Tahoma" w:hAnsi="Tahoma" w:cs="Tahoma"/>
          <w:b/>
          <w:color w:val="244061" w:themeColor="accent1" w:themeShade="80"/>
          <w:sz w:val="22"/>
          <w:szCs w:val="22"/>
        </w:rPr>
      </w:pPr>
      <w:bookmarkStart w:id="32" w:name="_Toc304889409"/>
      <w:bookmarkStart w:id="33" w:name="_Toc304889488"/>
      <w:bookmarkStart w:id="34" w:name="_Toc304909215"/>
      <w:bookmarkStart w:id="35" w:name="_Toc305014209"/>
      <w:r w:rsidRPr="007A18BA">
        <w:rPr>
          <w:rFonts w:ascii="Tahoma" w:hAnsi="Tahoma" w:cs="Tahoma"/>
          <w:b/>
          <w:color w:val="244061" w:themeColor="accent1" w:themeShade="80"/>
          <w:sz w:val="22"/>
          <w:szCs w:val="22"/>
        </w:rPr>
        <w:t>Consideraciones previas a la presentación de propuestas</w:t>
      </w:r>
      <w:bookmarkEnd w:id="32"/>
      <w:bookmarkEnd w:id="33"/>
      <w:bookmarkEnd w:id="34"/>
      <w:bookmarkEnd w:id="35"/>
    </w:p>
    <w:p w14:paraId="7919311D" w14:textId="77777777" w:rsidR="00B3305C" w:rsidRPr="007A18BA" w:rsidRDefault="00B3305C" w:rsidP="003932ED">
      <w:pPr>
        <w:numPr>
          <w:ilvl w:val="0"/>
          <w:numId w:val="9"/>
        </w:numPr>
        <w:spacing w:after="240"/>
        <w:ind w:left="567" w:hanging="567"/>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Revisión y Modificación de los Términos Básicos de Contratación:</w:t>
      </w:r>
      <w:r w:rsidRPr="007A18BA">
        <w:rPr>
          <w:rFonts w:ascii="Tahoma" w:hAnsi="Tahoma" w:cs="Tahoma"/>
          <w:color w:val="244061" w:themeColor="accent1" w:themeShade="80"/>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567E1028"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Solicitud </w:t>
      </w:r>
      <w:r w:rsidRPr="007A18BA">
        <w:rPr>
          <w:rFonts w:ascii="Tahoma" w:hAnsi="Tahoma" w:cs="Tahoma"/>
          <w:b/>
          <w:bCs/>
          <w:color w:val="244061" w:themeColor="accent1" w:themeShade="80"/>
          <w:sz w:val="22"/>
          <w:szCs w:val="22"/>
        </w:rPr>
        <w:t>de Ampliación del Plazo de Entrega de Ofertas: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7A18BA">
        <w:rPr>
          <w:rStyle w:val="Refdenotaalpie"/>
          <w:rFonts w:ascii="Tahoma" w:hAnsi="Tahoma" w:cs="Tahoma"/>
          <w:color w:val="244061" w:themeColor="accent1" w:themeShade="80"/>
          <w:sz w:val="22"/>
          <w:szCs w:val="22"/>
        </w:rPr>
        <w:footnoteReference w:id="2"/>
      </w:r>
      <w:r w:rsidRPr="007A18BA">
        <w:rPr>
          <w:rFonts w:ascii="Tahoma" w:hAnsi="Tahoma" w:cs="Tahoma"/>
          <w:color w:val="244061" w:themeColor="accent1" w:themeShade="80"/>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3D3EBAA7"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Rechazo de Propuestas: </w:t>
      </w:r>
      <w:r w:rsidRPr="007A18BA">
        <w:rPr>
          <w:rFonts w:ascii="Tahoma" w:hAnsi="Tahoma" w:cs="Tahoma"/>
          <w:color w:val="244061" w:themeColor="accent1" w:themeShade="8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A8B76A1"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 ausencia de cualquier documento solicitado en los Términos Básicos de Contratación, determina la inhabilitación de la propuesta.</w:t>
      </w:r>
    </w:p>
    <w:bookmarkEnd w:id="25"/>
    <w:bookmarkEnd w:id="26"/>
    <w:bookmarkEnd w:id="27"/>
    <w:bookmarkEnd w:id="28"/>
    <w:p w14:paraId="4352CFC9" w14:textId="77777777" w:rsidR="00B3305C" w:rsidRPr="007A18BA" w:rsidRDefault="00B3305C" w:rsidP="00B3305C">
      <w:pPr>
        <w:spacing w:after="240"/>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Consideraciones durante el proceso </w:t>
      </w:r>
    </w:p>
    <w:p w14:paraId="5AFA2EEE"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Participan del acto representantes de los proveedores que presentaron sus propuestas y la Comisión de Calificación de ENTEL S.A.  </w:t>
      </w:r>
    </w:p>
    <w:p w14:paraId="4AE7434A"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procede a la apertura de la Propuesta Técnica (sobre “B”) y la Propuesta Económica (sobre “C”) si los oferentes no se habilitan con los Documentos Administrativos (sobre “A”).</w:t>
      </w:r>
    </w:p>
    <w:p w14:paraId="250D5E21"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0CE0CF37"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Convocatoria Desierta:</w:t>
      </w:r>
      <w:r w:rsidRPr="007A18BA">
        <w:rPr>
          <w:rFonts w:ascii="Tahoma" w:hAnsi="Tahoma" w:cs="Tahoma"/>
          <w:color w:val="244061" w:themeColor="accent1" w:themeShade="80"/>
          <w:sz w:val="22"/>
          <w:szCs w:val="22"/>
        </w:rPr>
        <w:t xml:space="preserve"> ENTEL S.A. se reserva el derecho de declarar desierta la presente convocatoria en cualquier etapa en la que se encuentre, con anterioridad a la adjudicación y en los siguientes casos:</w:t>
      </w:r>
    </w:p>
    <w:p w14:paraId="277A1F70" w14:textId="77777777" w:rsidR="00B3305C" w:rsidRPr="007A18BA" w:rsidRDefault="00B3305C" w:rsidP="003932ED">
      <w:pPr>
        <w:pStyle w:val="Prrafodelista"/>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No se hubiera recibido ninguna propuesta</w:t>
      </w:r>
    </w:p>
    <w:p w14:paraId="1314D6D8" w14:textId="77777777" w:rsidR="00B3305C" w:rsidRPr="007A18BA" w:rsidRDefault="00B3305C" w:rsidP="003932ED">
      <w:pPr>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Ningún proponente hubiera cumplido con los requisitos establecidos en los Términos Básicos de Contratación.</w:t>
      </w:r>
    </w:p>
    <w:p w14:paraId="2182D711" w14:textId="77777777" w:rsidR="00B3305C" w:rsidRPr="007A18BA" w:rsidRDefault="00B3305C" w:rsidP="003932ED">
      <w:pPr>
        <w:numPr>
          <w:ilvl w:val="0"/>
          <w:numId w:val="12"/>
        </w:numPr>
        <w:tabs>
          <w:tab w:val="left" w:pos="1134"/>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adjudicado incumpla la presentación de los documentos necesarios para la formalización de la relación comercial o desista de la misma y no existan otras propuestas calificadas.</w:t>
      </w:r>
    </w:p>
    <w:p w14:paraId="33815C4D"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 xml:space="preserve">Cancelación, </w:t>
      </w:r>
      <w:bookmarkStart w:id="36" w:name="_Toc130955328"/>
      <w:bookmarkStart w:id="37" w:name="_Toc130955269"/>
      <w:r w:rsidRPr="007A18BA">
        <w:rPr>
          <w:rFonts w:ascii="Tahoma" w:hAnsi="Tahoma" w:cs="Tahoma"/>
          <w:b/>
          <w:color w:val="244061" w:themeColor="accent1" w:themeShade="80"/>
          <w:sz w:val="22"/>
          <w:szCs w:val="22"/>
        </w:rPr>
        <w:t xml:space="preserve">Anulación </w:t>
      </w:r>
      <w:bookmarkEnd w:id="36"/>
      <w:bookmarkEnd w:id="37"/>
      <w:r w:rsidRPr="007A18BA">
        <w:rPr>
          <w:rFonts w:ascii="Tahoma" w:hAnsi="Tahoma" w:cs="Tahoma"/>
          <w:b/>
          <w:color w:val="244061" w:themeColor="accent1" w:themeShade="80"/>
          <w:sz w:val="22"/>
          <w:szCs w:val="22"/>
        </w:rPr>
        <w:t>y/o Suspensión:</w:t>
      </w:r>
      <w:r w:rsidRPr="007A18BA">
        <w:rPr>
          <w:rFonts w:ascii="Tahoma" w:hAnsi="Tahoma" w:cs="Tahoma"/>
          <w:color w:val="244061" w:themeColor="accent1" w:themeShade="80"/>
          <w:sz w:val="22"/>
          <w:szCs w:val="22"/>
        </w:rPr>
        <w:t xml:space="preserve">  ENTEL S.A. puede suspender, cancelar o declarar anulada y sin efecto la presente convocatoria, en cualquier etapa previa a la formalización de la relación comercial, por las razones siguientes:</w:t>
      </w:r>
    </w:p>
    <w:p w14:paraId="04BEC780" w14:textId="77777777" w:rsidR="00B3305C" w:rsidRPr="007A18BA" w:rsidRDefault="00B3305C" w:rsidP="003932ED">
      <w:pPr>
        <w:pStyle w:val="Prrafodelista"/>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25F81E97" w14:textId="77777777" w:rsidR="00B3305C" w:rsidRPr="007A18BA" w:rsidRDefault="00B3305C" w:rsidP="003932ED">
      <w:pPr>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se determine incumplimiento o inobservancia al procedimiento para la adquisición respectiva y/o desvirtúe la legalidad y validez del proceso. </w:t>
      </w:r>
    </w:p>
    <w:p w14:paraId="3ABA5D53" w14:textId="77777777" w:rsidR="00B3305C" w:rsidRPr="007A18BA" w:rsidRDefault="00B3305C" w:rsidP="003932ED">
      <w:pPr>
        <w:numPr>
          <w:ilvl w:val="0"/>
          <w:numId w:val="10"/>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las ofertas no se adecuen a sus intereses y/o a las normas y procedimientos legales vigentes. </w:t>
      </w:r>
    </w:p>
    <w:p w14:paraId="1A9B0428" w14:textId="77777777" w:rsidR="00B3305C" w:rsidRPr="007A18BA" w:rsidRDefault="00B3305C" w:rsidP="003932ED">
      <w:pPr>
        <w:numPr>
          <w:ilvl w:val="0"/>
          <w:numId w:val="9"/>
        </w:numPr>
        <w:spacing w:after="240"/>
        <w:ind w:left="567" w:hanging="567"/>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Rechazo de propuestas:</w:t>
      </w:r>
      <w:r w:rsidRPr="007A18BA">
        <w:rPr>
          <w:rFonts w:ascii="Tahoma" w:hAnsi="Tahoma" w:cs="Tahoma"/>
          <w:color w:val="244061" w:themeColor="accent1" w:themeShade="80"/>
          <w:sz w:val="22"/>
          <w:szCs w:val="22"/>
        </w:rPr>
        <w:t xml:space="preserve"> ENTEL S.A. puede rechazar las propuestas, de acuerdo a las siguientes causales:</w:t>
      </w:r>
    </w:p>
    <w:p w14:paraId="47FB458D"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presentadas fuera de fecha y hora establecidas en los Términos Básicos de Contratación; exceptuando los casos fortuitos o de fuerza mayor aprobados por el Comité de Evaluación. </w:t>
      </w:r>
    </w:p>
    <w:p w14:paraId="0DA815F5"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Ofertas que tengan raspaduras, alteraciones o enmiendas.</w:t>
      </w:r>
    </w:p>
    <w:p w14:paraId="045F026B"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Ofertas que no cumplan con cualquiera de las especificaciones descritas en los Términos Básicos de Contratación. </w:t>
      </w:r>
    </w:p>
    <w:p w14:paraId="4BEC6F01"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Cuando a juicio de ENTEL S.A., los precios ofertados no guarden relación con el mercado. </w:t>
      </w:r>
    </w:p>
    <w:p w14:paraId="486B52AD" w14:textId="77777777" w:rsidR="00B3305C" w:rsidRPr="007A18BA" w:rsidRDefault="00B3305C" w:rsidP="003932ED">
      <w:pPr>
        <w:pStyle w:val="Prrafodelista"/>
        <w:numPr>
          <w:ilvl w:val="0"/>
          <w:numId w:val="11"/>
        </w:numPr>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ENTEL S.A. se reserva el derecho de desestimar cualquier propuesta, si a su juicio ésta no satisface sus expectativas y necesidades; o si el proponente no es merecedor de  la confianza de ENTEL S.A.</w:t>
      </w:r>
    </w:p>
    <w:p w14:paraId="584FA477" w14:textId="77777777" w:rsidR="00B3305C" w:rsidRPr="007A18BA" w:rsidRDefault="00B3305C" w:rsidP="003932ED">
      <w:pPr>
        <w:pStyle w:val="Prrafodelista"/>
        <w:numPr>
          <w:ilvl w:val="0"/>
          <w:numId w:val="11"/>
        </w:numPr>
        <w:tabs>
          <w:tab w:val="left" w:pos="1418"/>
        </w:tabs>
        <w:spacing w:after="240"/>
        <w:ind w:left="1134" w:hanging="567"/>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Cuando el proponente presente dos o más propuestas alternativas de diferentes marcas en una misma propuesta. </w:t>
      </w:r>
    </w:p>
    <w:p w14:paraId="02655F79" w14:textId="77777777" w:rsidR="00B3305C" w:rsidRPr="007A18BA" w:rsidRDefault="00B3305C" w:rsidP="003932ED">
      <w:pPr>
        <w:numPr>
          <w:ilvl w:val="0"/>
          <w:numId w:val="9"/>
        </w:numPr>
        <w:spacing w:after="240"/>
        <w:ind w:hanging="7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rPr>
        <w:t>Desistimiento y Nueva Adjudicación:</w:t>
      </w:r>
      <w:r w:rsidRPr="007A18BA">
        <w:rPr>
          <w:rFonts w:ascii="Tahoma" w:hAnsi="Tahoma" w:cs="Tahoma"/>
          <w:color w:val="244061" w:themeColor="accent1" w:themeShade="8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060C4A33" w14:textId="77777777" w:rsidR="00B3305C" w:rsidRPr="007A18BA" w:rsidRDefault="00B3305C" w:rsidP="00B3305C">
      <w:pPr>
        <w:spacing w:after="240"/>
        <w:rPr>
          <w:rFonts w:ascii="Tahoma" w:hAnsi="Tahoma" w:cs="Tahoma"/>
          <w:color w:val="244061" w:themeColor="accent1" w:themeShade="80"/>
          <w:sz w:val="22"/>
          <w:szCs w:val="22"/>
        </w:rPr>
      </w:pPr>
    </w:p>
    <w:p w14:paraId="20874493" w14:textId="77777777" w:rsidR="00B3305C" w:rsidRPr="007A18BA" w:rsidRDefault="00B3305C" w:rsidP="00B3305C">
      <w:pPr>
        <w:spacing w:after="240"/>
        <w:rPr>
          <w:rFonts w:ascii="Tahoma" w:hAnsi="Tahoma" w:cs="Tahoma"/>
          <w:color w:val="244061" w:themeColor="accent1" w:themeShade="80"/>
          <w:sz w:val="22"/>
          <w:szCs w:val="22"/>
        </w:rPr>
      </w:pPr>
    </w:p>
    <w:p w14:paraId="005E6ECC" w14:textId="77777777" w:rsidR="00B3305C" w:rsidRPr="007A18BA" w:rsidRDefault="00B3305C" w:rsidP="00B3305C">
      <w:pPr>
        <w:spacing w:after="240"/>
        <w:rPr>
          <w:rFonts w:ascii="Tahoma" w:hAnsi="Tahoma" w:cs="Tahoma"/>
          <w:color w:val="244061" w:themeColor="accent1" w:themeShade="80"/>
          <w:sz w:val="22"/>
          <w:szCs w:val="22"/>
        </w:rPr>
      </w:pPr>
    </w:p>
    <w:p w14:paraId="41CD4391" w14:textId="77777777" w:rsidR="00B3305C" w:rsidRPr="007A18BA" w:rsidRDefault="00B3305C" w:rsidP="00B3305C">
      <w:pPr>
        <w:spacing w:after="240"/>
        <w:rPr>
          <w:rFonts w:ascii="Tahoma" w:hAnsi="Tahoma" w:cs="Tahoma"/>
          <w:color w:val="244061" w:themeColor="accent1" w:themeShade="80"/>
          <w:sz w:val="22"/>
          <w:szCs w:val="22"/>
        </w:rPr>
      </w:pPr>
    </w:p>
    <w:p w14:paraId="7AA5DD64" w14:textId="77777777" w:rsidR="00B3305C" w:rsidRPr="007A18BA" w:rsidRDefault="00B3305C" w:rsidP="00B3305C">
      <w:pPr>
        <w:spacing w:after="240"/>
        <w:rPr>
          <w:rFonts w:ascii="Tahoma" w:hAnsi="Tahoma" w:cs="Tahoma"/>
          <w:color w:val="244061" w:themeColor="accent1" w:themeShade="80"/>
          <w:sz w:val="22"/>
          <w:szCs w:val="22"/>
        </w:rPr>
      </w:pPr>
    </w:p>
    <w:p w14:paraId="482B2F5A" w14:textId="77777777" w:rsidR="00B3305C" w:rsidRPr="007A18BA" w:rsidRDefault="00B3305C" w:rsidP="00B3305C">
      <w:pPr>
        <w:spacing w:after="240"/>
        <w:rPr>
          <w:rFonts w:ascii="Tahoma" w:hAnsi="Tahoma" w:cs="Tahoma"/>
          <w:color w:val="244061" w:themeColor="accent1" w:themeShade="80"/>
          <w:sz w:val="22"/>
          <w:szCs w:val="22"/>
        </w:rPr>
      </w:pPr>
    </w:p>
    <w:p w14:paraId="3BC46A6F" w14:textId="77777777" w:rsidR="00B3305C" w:rsidRPr="007A18BA" w:rsidRDefault="00B3305C" w:rsidP="00B3305C">
      <w:pPr>
        <w:spacing w:after="240"/>
        <w:rPr>
          <w:rFonts w:ascii="Tahoma" w:hAnsi="Tahoma" w:cs="Tahoma"/>
          <w:color w:val="244061" w:themeColor="accent1" w:themeShade="80"/>
          <w:sz w:val="22"/>
          <w:szCs w:val="22"/>
        </w:rPr>
      </w:pPr>
    </w:p>
    <w:p w14:paraId="7933FCE3" w14:textId="77777777" w:rsidR="00B3305C" w:rsidRPr="007A18BA" w:rsidRDefault="00B3305C" w:rsidP="00B3305C">
      <w:pPr>
        <w:spacing w:after="240"/>
        <w:rPr>
          <w:rFonts w:ascii="Tahoma" w:hAnsi="Tahoma" w:cs="Tahoma"/>
          <w:color w:val="244061" w:themeColor="accent1" w:themeShade="80"/>
          <w:sz w:val="22"/>
          <w:szCs w:val="22"/>
        </w:rPr>
      </w:pPr>
    </w:p>
    <w:p w14:paraId="5A798520" w14:textId="77777777" w:rsidR="00B3305C" w:rsidRPr="007A18BA" w:rsidRDefault="00B3305C" w:rsidP="00B3305C">
      <w:pPr>
        <w:spacing w:after="240"/>
        <w:rPr>
          <w:rFonts w:ascii="Tahoma" w:hAnsi="Tahoma" w:cs="Tahoma"/>
          <w:color w:val="244061" w:themeColor="accent1" w:themeShade="80"/>
          <w:sz w:val="22"/>
          <w:szCs w:val="22"/>
        </w:rPr>
      </w:pPr>
    </w:p>
    <w:p w14:paraId="02F515CA" w14:textId="77777777" w:rsidR="00B3305C" w:rsidRPr="007A18BA" w:rsidRDefault="00B3305C" w:rsidP="00B3305C">
      <w:pPr>
        <w:spacing w:after="240"/>
        <w:rPr>
          <w:rFonts w:ascii="Tahoma" w:hAnsi="Tahoma" w:cs="Tahoma"/>
          <w:color w:val="244061" w:themeColor="accent1" w:themeShade="80"/>
          <w:sz w:val="22"/>
          <w:szCs w:val="22"/>
        </w:rPr>
      </w:pPr>
    </w:p>
    <w:p w14:paraId="0F518ED9" w14:textId="77777777" w:rsidR="00B3305C" w:rsidRPr="007A18BA" w:rsidRDefault="00B3305C" w:rsidP="00B3305C">
      <w:pPr>
        <w:spacing w:after="240"/>
        <w:rPr>
          <w:rFonts w:ascii="Tahoma" w:hAnsi="Tahoma" w:cs="Tahoma"/>
          <w:color w:val="244061" w:themeColor="accent1" w:themeShade="80"/>
          <w:sz w:val="22"/>
          <w:szCs w:val="22"/>
        </w:rPr>
      </w:pPr>
    </w:p>
    <w:p w14:paraId="46E1D19B" w14:textId="77777777" w:rsidR="00B3305C" w:rsidRPr="007A18BA" w:rsidRDefault="00B3305C" w:rsidP="00B3305C">
      <w:pPr>
        <w:spacing w:after="240"/>
        <w:rPr>
          <w:rFonts w:ascii="Tahoma" w:hAnsi="Tahoma" w:cs="Tahoma"/>
          <w:color w:val="244061" w:themeColor="accent1" w:themeShade="80"/>
          <w:sz w:val="22"/>
          <w:szCs w:val="22"/>
        </w:rPr>
      </w:pPr>
    </w:p>
    <w:p w14:paraId="60330FAF" w14:textId="77777777" w:rsidR="00B3305C" w:rsidRPr="007A18BA" w:rsidRDefault="00B3305C" w:rsidP="00B3305C">
      <w:pPr>
        <w:spacing w:after="240"/>
        <w:rPr>
          <w:rFonts w:ascii="Tahoma" w:hAnsi="Tahoma" w:cs="Tahoma"/>
          <w:color w:val="244061" w:themeColor="accent1" w:themeShade="80"/>
          <w:sz w:val="22"/>
          <w:szCs w:val="22"/>
        </w:rPr>
      </w:pPr>
    </w:p>
    <w:p w14:paraId="21ED8764" w14:textId="77777777" w:rsidR="00B3305C" w:rsidRPr="007A18BA" w:rsidRDefault="00B3305C" w:rsidP="00B3305C">
      <w:pPr>
        <w:spacing w:after="240"/>
        <w:rPr>
          <w:rFonts w:ascii="Tahoma" w:hAnsi="Tahoma" w:cs="Tahoma"/>
          <w:color w:val="244061" w:themeColor="accent1" w:themeShade="80"/>
          <w:sz w:val="22"/>
          <w:szCs w:val="22"/>
        </w:rPr>
      </w:pPr>
    </w:p>
    <w:p w14:paraId="306FC080" w14:textId="77777777" w:rsidR="00B3305C" w:rsidRPr="007A18BA" w:rsidRDefault="00B3305C" w:rsidP="00B3305C">
      <w:pPr>
        <w:spacing w:after="240"/>
        <w:rPr>
          <w:rFonts w:ascii="Tahoma" w:hAnsi="Tahoma" w:cs="Tahoma"/>
          <w:color w:val="244061" w:themeColor="accent1" w:themeShade="80"/>
          <w:sz w:val="22"/>
          <w:szCs w:val="22"/>
        </w:rPr>
      </w:pPr>
    </w:p>
    <w:p w14:paraId="4A38B8AE" w14:textId="77777777" w:rsidR="00B3305C" w:rsidRPr="007A18BA" w:rsidRDefault="00B3305C" w:rsidP="00B3305C">
      <w:pPr>
        <w:spacing w:after="240"/>
        <w:rPr>
          <w:rFonts w:ascii="Tahoma" w:hAnsi="Tahoma" w:cs="Tahoma"/>
          <w:color w:val="244061" w:themeColor="accent1" w:themeShade="80"/>
          <w:sz w:val="22"/>
          <w:szCs w:val="22"/>
        </w:rPr>
      </w:pPr>
    </w:p>
    <w:p w14:paraId="7D11BE4E" w14:textId="77777777" w:rsidR="00B3305C" w:rsidRPr="007A18BA" w:rsidRDefault="00B3305C" w:rsidP="00B3305C">
      <w:pPr>
        <w:spacing w:after="240"/>
        <w:rPr>
          <w:rFonts w:ascii="Tahoma" w:hAnsi="Tahoma" w:cs="Tahoma"/>
          <w:color w:val="244061" w:themeColor="accent1" w:themeShade="80"/>
          <w:sz w:val="22"/>
          <w:szCs w:val="22"/>
        </w:rPr>
      </w:pPr>
    </w:p>
    <w:p w14:paraId="2CBEA109" w14:textId="77777777" w:rsidR="00B3305C" w:rsidRPr="007A18BA" w:rsidRDefault="00B3305C" w:rsidP="00B3305C">
      <w:pPr>
        <w:spacing w:after="240"/>
        <w:rPr>
          <w:rFonts w:ascii="Tahoma" w:hAnsi="Tahoma" w:cs="Tahoma"/>
          <w:color w:val="244061" w:themeColor="accent1" w:themeShade="80"/>
          <w:sz w:val="22"/>
          <w:szCs w:val="22"/>
        </w:rPr>
      </w:pPr>
    </w:p>
    <w:p w14:paraId="2834A2EC" w14:textId="77777777" w:rsidR="00B3305C" w:rsidRPr="007A18BA" w:rsidRDefault="00B3305C" w:rsidP="00B3305C">
      <w:pPr>
        <w:spacing w:after="240"/>
        <w:rPr>
          <w:rFonts w:ascii="Tahoma" w:hAnsi="Tahoma" w:cs="Tahoma"/>
          <w:color w:val="244061" w:themeColor="accent1" w:themeShade="80"/>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7A18BA" w:rsidRPr="007A18BA" w14:paraId="7B676875" w14:textId="77777777" w:rsidTr="00185431">
        <w:trPr>
          <w:trHeight w:val="617"/>
        </w:trPr>
        <w:tc>
          <w:tcPr>
            <w:tcW w:w="2410" w:type="dxa"/>
            <w:shd w:val="clear" w:color="auto" w:fill="004990"/>
            <w:vAlign w:val="center"/>
          </w:tcPr>
          <w:p w14:paraId="065B0A9C" w14:textId="77777777" w:rsidR="00B3305C" w:rsidRPr="007A18BA" w:rsidRDefault="00B3305C" w:rsidP="00185431">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lastRenderedPageBreak/>
              <w:t>ANEXO No. 2</w:t>
            </w:r>
          </w:p>
        </w:tc>
        <w:tc>
          <w:tcPr>
            <w:tcW w:w="6874" w:type="dxa"/>
            <w:vAlign w:val="center"/>
          </w:tcPr>
          <w:p w14:paraId="6DB2B219" w14:textId="77777777" w:rsidR="00B3305C" w:rsidRPr="007A18BA" w:rsidRDefault="00B3305C" w:rsidP="00185431">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pt-BR"/>
              </w:rPr>
              <w:t>DECLARACIÓN DE INTEGRIDAD DEL PERSONAL DE LA EMPRESA PROPONENTE</w:t>
            </w:r>
          </w:p>
        </w:tc>
      </w:tr>
    </w:tbl>
    <w:p w14:paraId="491F489D" w14:textId="77777777" w:rsidR="00B3305C" w:rsidRPr="007A18BA" w:rsidRDefault="00B3305C" w:rsidP="00B3305C">
      <w:pPr>
        <w:spacing w:after="240"/>
        <w:jc w:val="both"/>
        <w:rPr>
          <w:rFonts w:ascii="Tahoma" w:hAnsi="Tahoma" w:cs="Tahoma"/>
          <w:b/>
          <w:color w:val="244061" w:themeColor="accent1" w:themeShade="8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7A18BA" w:rsidRPr="007A18BA" w14:paraId="5A21360B" w14:textId="77777777" w:rsidTr="00185431">
        <w:trPr>
          <w:trHeight w:hRule="exact" w:val="340"/>
        </w:trPr>
        <w:tc>
          <w:tcPr>
            <w:tcW w:w="2691" w:type="dxa"/>
            <w:tcBorders>
              <w:top w:val="nil"/>
              <w:left w:val="nil"/>
              <w:bottom w:val="nil"/>
              <w:right w:val="nil"/>
            </w:tcBorders>
            <w:tcMar>
              <w:left w:w="0" w:type="dxa"/>
              <w:right w:w="0" w:type="dxa"/>
            </w:tcMar>
            <w:vAlign w:val="center"/>
          </w:tcPr>
          <w:p w14:paraId="50318F78" w14:textId="77777777" w:rsidR="00B3305C" w:rsidRPr="007A18BA" w:rsidRDefault="00B3305C" w:rsidP="0018543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Razón Social</w:t>
            </w:r>
          </w:p>
        </w:tc>
        <w:tc>
          <w:tcPr>
            <w:tcW w:w="193" w:type="dxa"/>
            <w:tcBorders>
              <w:top w:val="nil"/>
              <w:left w:val="nil"/>
              <w:bottom w:val="nil"/>
              <w:right w:val="nil"/>
            </w:tcBorders>
            <w:vAlign w:val="center"/>
          </w:tcPr>
          <w:p w14:paraId="1859BFAB" w14:textId="77777777" w:rsidR="00B3305C" w:rsidRPr="007A18BA" w:rsidRDefault="00B3305C" w:rsidP="0018543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461ACB21" w14:textId="77777777" w:rsidR="00B3305C" w:rsidRPr="007A18BA" w:rsidRDefault="00B3305C" w:rsidP="0018543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CEF79D2" w14:textId="77777777" w:rsidR="00B3305C" w:rsidRPr="007A18BA" w:rsidRDefault="00B3305C" w:rsidP="00185431">
            <w:pPr>
              <w:spacing w:after="240"/>
              <w:rPr>
                <w:rFonts w:ascii="Tahoma" w:hAnsi="Tahoma" w:cs="Tahoma"/>
                <w:color w:val="244061" w:themeColor="accent1" w:themeShade="80"/>
                <w:sz w:val="22"/>
                <w:szCs w:val="22"/>
              </w:rPr>
            </w:pPr>
          </w:p>
        </w:tc>
      </w:tr>
      <w:tr w:rsidR="007A18BA" w:rsidRPr="007A18BA" w14:paraId="7CC173E2" w14:textId="77777777" w:rsidTr="00185431">
        <w:trPr>
          <w:trHeight w:hRule="exact" w:val="340"/>
        </w:trPr>
        <w:tc>
          <w:tcPr>
            <w:tcW w:w="2691" w:type="dxa"/>
            <w:tcBorders>
              <w:top w:val="nil"/>
              <w:left w:val="nil"/>
              <w:bottom w:val="nil"/>
              <w:right w:val="nil"/>
            </w:tcBorders>
            <w:tcMar>
              <w:left w:w="0" w:type="dxa"/>
              <w:right w:w="0" w:type="dxa"/>
            </w:tcMar>
            <w:vAlign w:val="center"/>
          </w:tcPr>
          <w:p w14:paraId="47232C25" w14:textId="77777777" w:rsidR="00B3305C" w:rsidRPr="007A18BA" w:rsidRDefault="00B3305C" w:rsidP="0018543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Objeto del Proceso</w:t>
            </w:r>
          </w:p>
        </w:tc>
        <w:tc>
          <w:tcPr>
            <w:tcW w:w="193" w:type="dxa"/>
            <w:tcBorders>
              <w:top w:val="nil"/>
              <w:left w:val="nil"/>
              <w:bottom w:val="nil"/>
              <w:right w:val="nil"/>
            </w:tcBorders>
            <w:vAlign w:val="center"/>
          </w:tcPr>
          <w:p w14:paraId="2B6173B7" w14:textId="77777777" w:rsidR="00B3305C" w:rsidRPr="007A18BA" w:rsidRDefault="00B3305C" w:rsidP="0018543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54A0F903" w14:textId="77777777" w:rsidR="00B3305C" w:rsidRPr="007A18BA" w:rsidRDefault="00B3305C" w:rsidP="0018543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E7DD782" w14:textId="77777777" w:rsidR="00B3305C" w:rsidRPr="007A18BA" w:rsidRDefault="00B3305C" w:rsidP="00185431">
            <w:pPr>
              <w:spacing w:after="240"/>
              <w:rPr>
                <w:rFonts w:ascii="Tahoma" w:hAnsi="Tahoma" w:cs="Tahoma"/>
                <w:color w:val="244061" w:themeColor="accent1" w:themeShade="80"/>
                <w:sz w:val="22"/>
                <w:szCs w:val="22"/>
              </w:rPr>
            </w:pPr>
          </w:p>
        </w:tc>
      </w:tr>
      <w:tr w:rsidR="007A18BA" w:rsidRPr="007A18BA" w14:paraId="56F6EC2D" w14:textId="77777777" w:rsidTr="00185431">
        <w:trPr>
          <w:trHeight w:hRule="exact" w:val="340"/>
        </w:trPr>
        <w:tc>
          <w:tcPr>
            <w:tcW w:w="2691" w:type="dxa"/>
            <w:tcBorders>
              <w:top w:val="nil"/>
              <w:left w:val="nil"/>
              <w:bottom w:val="nil"/>
              <w:right w:val="nil"/>
            </w:tcBorders>
            <w:tcMar>
              <w:left w:w="0" w:type="dxa"/>
              <w:right w:w="0" w:type="dxa"/>
            </w:tcMar>
            <w:vAlign w:val="center"/>
          </w:tcPr>
          <w:p w14:paraId="2487A741" w14:textId="77777777" w:rsidR="00B3305C" w:rsidRPr="007A18BA" w:rsidRDefault="00B3305C" w:rsidP="0018543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N° de Convocatoria</w:t>
            </w:r>
          </w:p>
        </w:tc>
        <w:tc>
          <w:tcPr>
            <w:tcW w:w="193" w:type="dxa"/>
            <w:tcBorders>
              <w:top w:val="nil"/>
              <w:left w:val="nil"/>
              <w:bottom w:val="nil"/>
              <w:right w:val="nil"/>
            </w:tcBorders>
            <w:vAlign w:val="center"/>
          </w:tcPr>
          <w:p w14:paraId="03282FB9" w14:textId="77777777" w:rsidR="00B3305C" w:rsidRPr="007A18BA" w:rsidRDefault="00B3305C" w:rsidP="0018543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37BB8E25" w14:textId="77777777" w:rsidR="00B3305C" w:rsidRPr="007A18BA" w:rsidRDefault="00B3305C" w:rsidP="0018543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48F54A" w14:textId="77777777" w:rsidR="00B3305C" w:rsidRPr="007A18BA" w:rsidRDefault="00B3305C" w:rsidP="00185431">
            <w:pPr>
              <w:spacing w:after="240"/>
              <w:rPr>
                <w:rFonts w:ascii="Tahoma" w:hAnsi="Tahoma" w:cs="Tahoma"/>
                <w:color w:val="244061" w:themeColor="accent1" w:themeShade="80"/>
                <w:sz w:val="22"/>
                <w:szCs w:val="22"/>
              </w:rPr>
            </w:pPr>
          </w:p>
        </w:tc>
      </w:tr>
      <w:tr w:rsidR="007A18BA" w:rsidRPr="007A18BA" w14:paraId="10AC4233" w14:textId="77777777" w:rsidTr="00185431">
        <w:trPr>
          <w:trHeight w:hRule="exact" w:val="340"/>
        </w:trPr>
        <w:tc>
          <w:tcPr>
            <w:tcW w:w="2691" w:type="dxa"/>
            <w:tcBorders>
              <w:top w:val="nil"/>
              <w:left w:val="nil"/>
              <w:bottom w:val="nil"/>
              <w:right w:val="nil"/>
            </w:tcBorders>
            <w:tcMar>
              <w:left w:w="0" w:type="dxa"/>
              <w:right w:w="0" w:type="dxa"/>
            </w:tcMar>
            <w:vAlign w:val="center"/>
          </w:tcPr>
          <w:p w14:paraId="59CF6173" w14:textId="77777777" w:rsidR="00B3305C" w:rsidRPr="007A18BA" w:rsidRDefault="00B3305C" w:rsidP="00185431">
            <w:pPr>
              <w:spacing w:after="240"/>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Lugar y Fecha</w:t>
            </w:r>
          </w:p>
        </w:tc>
        <w:tc>
          <w:tcPr>
            <w:tcW w:w="193" w:type="dxa"/>
            <w:tcBorders>
              <w:top w:val="nil"/>
              <w:left w:val="nil"/>
              <w:bottom w:val="nil"/>
              <w:right w:val="nil"/>
            </w:tcBorders>
            <w:vAlign w:val="center"/>
          </w:tcPr>
          <w:p w14:paraId="03DA5039" w14:textId="77777777" w:rsidR="00B3305C" w:rsidRPr="007A18BA" w:rsidRDefault="00B3305C" w:rsidP="00185431">
            <w:pPr>
              <w:spacing w:after="240"/>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tc>
        <w:tc>
          <w:tcPr>
            <w:tcW w:w="190" w:type="dxa"/>
            <w:tcBorders>
              <w:top w:val="nil"/>
              <w:left w:val="nil"/>
              <w:bottom w:val="nil"/>
              <w:right w:val="single" w:sz="8" w:space="0" w:color="004990"/>
            </w:tcBorders>
            <w:vAlign w:val="center"/>
          </w:tcPr>
          <w:p w14:paraId="69444D35" w14:textId="77777777" w:rsidR="00B3305C" w:rsidRPr="007A18BA" w:rsidRDefault="00B3305C" w:rsidP="00185431">
            <w:pPr>
              <w:spacing w:after="240"/>
              <w:rPr>
                <w:rFonts w:ascii="Tahoma" w:hAnsi="Tahoma" w:cs="Tahoma"/>
                <w:color w:val="244061" w:themeColor="accent1" w:themeShade="8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C52D46D" w14:textId="77777777" w:rsidR="00B3305C" w:rsidRPr="007A18BA" w:rsidRDefault="00B3305C" w:rsidP="00185431">
            <w:pPr>
              <w:spacing w:after="240"/>
              <w:rPr>
                <w:rFonts w:ascii="Tahoma" w:hAnsi="Tahoma" w:cs="Tahoma"/>
                <w:color w:val="244061" w:themeColor="accent1" w:themeShade="80"/>
                <w:sz w:val="22"/>
                <w:szCs w:val="22"/>
              </w:rPr>
            </w:pPr>
          </w:p>
        </w:tc>
      </w:tr>
    </w:tbl>
    <w:p w14:paraId="3B7467E2"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7BC21C45"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 mi consideración:</w:t>
      </w:r>
    </w:p>
    <w:p w14:paraId="60C374BB"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atención a la Convocatoria de referencia, a nombre de la empresa……………………. a la cual es representamos, declaramos expresamente nuestra conformidad y compromiso de cumplimiento, conforme con los siguientes puntos:</w:t>
      </w:r>
    </w:p>
    <w:p w14:paraId="456218E7" w14:textId="77777777" w:rsidR="00B3305C" w:rsidRPr="007A18BA" w:rsidRDefault="00B3305C" w:rsidP="00B3305C">
      <w:pPr>
        <w:suppressAutoHyphens/>
        <w:spacing w:after="240"/>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 De las Condiciones del Proceso</w:t>
      </w:r>
    </w:p>
    <w:p w14:paraId="5F623021" w14:textId="77777777" w:rsidR="00B3305C" w:rsidRPr="007A18BA" w:rsidRDefault="00B3305C" w:rsidP="003932ED">
      <w:pPr>
        <w:numPr>
          <w:ilvl w:val="0"/>
          <w:numId w:val="13"/>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4DD5680" w14:textId="77777777" w:rsidR="00B3305C" w:rsidRPr="007A18BA" w:rsidRDefault="00B3305C" w:rsidP="003932ED">
      <w:pPr>
        <w:numPr>
          <w:ilvl w:val="0"/>
          <w:numId w:val="13"/>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A4C57A6" w14:textId="77777777" w:rsidR="00B3305C" w:rsidRPr="007A18BA" w:rsidRDefault="00B3305C" w:rsidP="003932ED">
      <w:pPr>
        <w:numPr>
          <w:ilvl w:val="0"/>
          <w:numId w:val="13"/>
        </w:numPr>
        <w:tabs>
          <w:tab w:val="clear" w:pos="360"/>
          <w:tab w:val="num" w:pos="709"/>
        </w:tabs>
        <w:spacing w:after="240"/>
        <w:ind w:left="709" w:hanging="425"/>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En caso de obtener la adjudicación, nuestra propuesta constituirá un compromiso obligatorio hasta que se prepare y firme el documento de compra.</w:t>
      </w:r>
    </w:p>
    <w:p w14:paraId="6DCB4B67" w14:textId="77777777" w:rsidR="00B3305C" w:rsidRPr="007A18BA" w:rsidRDefault="00B3305C" w:rsidP="00B3305C">
      <w:pPr>
        <w:spacing w:after="240"/>
        <w:jc w:val="both"/>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II.- Declaración Jurada</w:t>
      </w:r>
    </w:p>
    <w:p w14:paraId="1ED62FDD" w14:textId="77777777" w:rsidR="006125CF" w:rsidRPr="00554CE3" w:rsidRDefault="006125CF" w:rsidP="006125CF">
      <w:pPr>
        <w:numPr>
          <w:ilvl w:val="0"/>
          <w:numId w:val="14"/>
        </w:numPr>
        <w:tabs>
          <w:tab w:val="clear" w:pos="360"/>
          <w:tab w:val="num" w:pos="709"/>
        </w:tabs>
        <w:ind w:left="709" w:hanging="425"/>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9F6F014" w14:textId="77777777" w:rsidR="006125CF" w:rsidRPr="00554CE3" w:rsidRDefault="006125CF" w:rsidP="006125CF">
      <w:pPr>
        <w:ind w:left="709"/>
        <w:jc w:val="both"/>
        <w:rPr>
          <w:rFonts w:ascii="Tahoma" w:hAnsi="Tahoma" w:cs="Tahoma"/>
          <w:color w:val="244061" w:themeColor="accent1" w:themeShade="80"/>
          <w:sz w:val="22"/>
          <w:szCs w:val="22"/>
          <w:lang w:val="es-ES_tradnl"/>
        </w:rPr>
      </w:pPr>
    </w:p>
    <w:p w14:paraId="3164EAFC" w14:textId="77777777" w:rsidR="006125CF" w:rsidRPr="00554CE3" w:rsidRDefault="006125CF" w:rsidP="006125CF">
      <w:pPr>
        <w:numPr>
          <w:ilvl w:val="0"/>
          <w:numId w:val="14"/>
        </w:numPr>
        <w:tabs>
          <w:tab w:val="clear" w:pos="360"/>
        </w:tabs>
        <w:ind w:left="709"/>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07979679" w14:textId="77777777" w:rsidR="006125CF" w:rsidRPr="00554CE3" w:rsidRDefault="006125CF" w:rsidP="006125CF">
      <w:pPr>
        <w:pStyle w:val="Prrafodelista"/>
        <w:rPr>
          <w:rFonts w:ascii="Tahoma" w:hAnsi="Tahoma" w:cs="Tahoma"/>
          <w:color w:val="244061" w:themeColor="accent1" w:themeShade="80"/>
          <w:sz w:val="22"/>
          <w:szCs w:val="22"/>
          <w:lang w:val="es-ES_tradnl" w:eastAsia="es-ES"/>
        </w:rPr>
      </w:pPr>
    </w:p>
    <w:p w14:paraId="5D745A06" w14:textId="77777777" w:rsidR="006125CF" w:rsidRPr="00554CE3" w:rsidRDefault="006125CF" w:rsidP="006125CF">
      <w:pPr>
        <w:numPr>
          <w:ilvl w:val="0"/>
          <w:numId w:val="14"/>
        </w:numPr>
        <w:tabs>
          <w:tab w:val="clear" w:pos="360"/>
        </w:tabs>
        <w:ind w:left="709"/>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53AE8F9D" w14:textId="77777777" w:rsidR="006125CF" w:rsidRPr="00554CE3" w:rsidRDefault="006125CF" w:rsidP="006125CF">
      <w:pPr>
        <w:ind w:left="709"/>
        <w:jc w:val="both"/>
        <w:rPr>
          <w:rFonts w:ascii="Tahoma" w:hAnsi="Tahoma" w:cs="Tahoma"/>
          <w:color w:val="244061" w:themeColor="accent1" w:themeShade="80"/>
          <w:sz w:val="22"/>
          <w:szCs w:val="22"/>
          <w:lang w:val="es-ES_tradnl"/>
        </w:rPr>
      </w:pPr>
    </w:p>
    <w:p w14:paraId="6AC86867" w14:textId="77777777" w:rsidR="006125CF" w:rsidRPr="00554CE3" w:rsidRDefault="006125CF" w:rsidP="006125CF">
      <w:pPr>
        <w:numPr>
          <w:ilvl w:val="0"/>
          <w:numId w:val="14"/>
        </w:numPr>
        <w:tabs>
          <w:tab w:val="clear" w:pos="360"/>
          <w:tab w:val="num" w:pos="709"/>
        </w:tabs>
        <w:ind w:left="709" w:hanging="425"/>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55A269D" w14:textId="77777777" w:rsidR="006125CF" w:rsidRPr="00554CE3" w:rsidRDefault="006125CF" w:rsidP="006125CF">
      <w:pPr>
        <w:ind w:left="709"/>
        <w:jc w:val="both"/>
        <w:rPr>
          <w:rFonts w:ascii="Tahoma" w:hAnsi="Tahoma" w:cs="Tahoma"/>
          <w:color w:val="244061" w:themeColor="accent1" w:themeShade="80"/>
          <w:sz w:val="22"/>
          <w:szCs w:val="22"/>
          <w:lang w:val="es-ES_tradnl"/>
        </w:rPr>
      </w:pPr>
    </w:p>
    <w:p w14:paraId="0E881DCB" w14:textId="77777777" w:rsidR="006125CF" w:rsidRPr="00554CE3" w:rsidRDefault="006125CF" w:rsidP="006125CF">
      <w:pPr>
        <w:numPr>
          <w:ilvl w:val="0"/>
          <w:numId w:val="14"/>
        </w:numPr>
        <w:tabs>
          <w:tab w:val="clear" w:pos="360"/>
          <w:tab w:val="num" w:pos="709"/>
        </w:tabs>
        <w:ind w:left="709" w:hanging="425"/>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16EBB689" w14:textId="77777777" w:rsidR="006125CF" w:rsidRPr="00554CE3" w:rsidRDefault="006125CF" w:rsidP="006125CF">
      <w:pPr>
        <w:tabs>
          <w:tab w:val="right" w:pos="6663"/>
        </w:tabs>
        <w:jc w:val="center"/>
        <w:rPr>
          <w:rFonts w:ascii="Tahoma" w:hAnsi="Tahoma" w:cs="Tahoma"/>
          <w:color w:val="244061" w:themeColor="accent1" w:themeShade="80"/>
          <w:sz w:val="22"/>
          <w:szCs w:val="22"/>
          <w:lang w:val="es-ES_tradnl"/>
        </w:rPr>
      </w:pPr>
    </w:p>
    <w:p w14:paraId="6BC66BAD" w14:textId="77777777" w:rsidR="006125CF" w:rsidRPr="00554CE3" w:rsidRDefault="006125CF" w:rsidP="006125CF">
      <w:pPr>
        <w:ind w:left="284"/>
        <w:jc w:val="both"/>
        <w:rPr>
          <w:rFonts w:ascii="Tahoma" w:hAnsi="Tahoma" w:cs="Tahoma"/>
          <w:color w:val="244061" w:themeColor="accent1" w:themeShade="80"/>
          <w:sz w:val="22"/>
          <w:szCs w:val="22"/>
          <w:lang w:val="es-ES_tradnl"/>
        </w:rPr>
      </w:pPr>
      <w:r w:rsidRPr="00554CE3">
        <w:rPr>
          <w:rFonts w:ascii="Tahoma" w:hAnsi="Tahoma" w:cs="Tahoma"/>
          <w:color w:val="244061" w:themeColor="accent1" w:themeShade="8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40956EF" w14:textId="5D132997" w:rsidR="00B3305C" w:rsidRPr="007A18BA" w:rsidRDefault="00B3305C" w:rsidP="00B3305C">
      <w:pPr>
        <w:spacing w:after="240"/>
        <w:ind w:left="284"/>
        <w:jc w:val="both"/>
        <w:rPr>
          <w:rFonts w:ascii="Tahoma" w:hAnsi="Tahoma" w:cs="Tahoma"/>
          <w:color w:val="244061" w:themeColor="accent1" w:themeShade="80"/>
          <w:sz w:val="22"/>
          <w:szCs w:val="22"/>
          <w:lang w:val="es-ES_tradnl"/>
        </w:rPr>
      </w:pPr>
    </w:p>
    <w:p w14:paraId="5558FA6C" w14:textId="77777777" w:rsidR="00B3305C" w:rsidRPr="007A18BA" w:rsidRDefault="00B3305C" w:rsidP="00B3305C">
      <w:pPr>
        <w:spacing w:line="360" w:lineRule="auto"/>
        <w:jc w:val="center"/>
        <w:rPr>
          <w:rFonts w:ascii="Tahoma" w:hAnsi="Tahoma" w:cs="Tahoma"/>
          <w:b/>
          <w:color w:val="244061" w:themeColor="accent1" w:themeShade="80"/>
          <w:sz w:val="22"/>
          <w:szCs w:val="22"/>
          <w:lang w:val="es-ES_tradnl"/>
        </w:rPr>
      </w:pPr>
      <w:r w:rsidRPr="007A18BA">
        <w:rPr>
          <w:rFonts w:ascii="Tahoma" w:hAnsi="Tahoma" w:cs="Tahoma"/>
          <w:b/>
          <w:color w:val="244061" w:themeColor="accent1" w:themeShade="80"/>
          <w:sz w:val="22"/>
          <w:szCs w:val="22"/>
          <w:lang w:val="es-ES_tradnl"/>
        </w:rPr>
        <w:t>Representante Legal</w:t>
      </w:r>
    </w:p>
    <w:p w14:paraId="518BD4C7" w14:textId="77777777" w:rsidR="00B3305C" w:rsidRPr="007A18BA" w:rsidRDefault="00B3305C" w:rsidP="00B3305C">
      <w:pPr>
        <w:spacing w:line="360"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Firma:</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t>………………………………………………………………………………………………</w:t>
      </w:r>
    </w:p>
    <w:p w14:paraId="7C6EC46F" w14:textId="77777777" w:rsidR="00B3305C" w:rsidRPr="007A18BA" w:rsidRDefault="00B3305C" w:rsidP="00B3305C">
      <w:pPr>
        <w:spacing w:line="360"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Nombre Completo:</w:t>
      </w:r>
      <w:r w:rsidRPr="007A18BA">
        <w:rPr>
          <w:rFonts w:ascii="Tahoma" w:hAnsi="Tahoma" w:cs="Tahoma"/>
          <w:color w:val="244061" w:themeColor="accent1" w:themeShade="80"/>
          <w:sz w:val="22"/>
          <w:szCs w:val="22"/>
          <w:lang w:val="es-ES_tradnl"/>
        </w:rPr>
        <w:tab/>
        <w:t>………………………………………………………………………………………………</w:t>
      </w:r>
    </w:p>
    <w:p w14:paraId="4072D6FA" w14:textId="77777777" w:rsidR="00B3305C" w:rsidRPr="007A18BA" w:rsidRDefault="00B3305C" w:rsidP="00B3305C">
      <w:pPr>
        <w:spacing w:line="360"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 xml:space="preserve">C.I.: </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t>………………………………………………………………………………………………</w:t>
      </w:r>
    </w:p>
    <w:p w14:paraId="10AE0A04" w14:textId="77777777" w:rsidR="00B3305C" w:rsidRPr="007A18BA" w:rsidRDefault="00B3305C" w:rsidP="00B3305C">
      <w:pPr>
        <w:spacing w:line="360" w:lineRule="auto"/>
        <w:jc w:val="both"/>
        <w:rPr>
          <w:rFonts w:ascii="Tahoma" w:hAnsi="Tahoma" w:cs="Tahoma"/>
          <w:color w:val="244061" w:themeColor="accent1" w:themeShade="80"/>
          <w:sz w:val="22"/>
          <w:szCs w:val="22"/>
          <w:lang w:val="es-ES_tradnl"/>
        </w:rPr>
      </w:pPr>
      <w:r w:rsidRPr="007A18BA">
        <w:rPr>
          <w:rFonts w:ascii="Tahoma" w:hAnsi="Tahoma" w:cs="Tahoma"/>
          <w:color w:val="244061" w:themeColor="accent1" w:themeShade="80"/>
          <w:sz w:val="22"/>
          <w:szCs w:val="22"/>
          <w:lang w:val="es-ES_tradnl"/>
        </w:rPr>
        <w:t>Domicilio:</w:t>
      </w:r>
      <w:r w:rsidRPr="007A18BA">
        <w:rPr>
          <w:rFonts w:ascii="Tahoma" w:hAnsi="Tahoma" w:cs="Tahoma"/>
          <w:color w:val="244061" w:themeColor="accent1" w:themeShade="80"/>
          <w:sz w:val="22"/>
          <w:szCs w:val="22"/>
          <w:lang w:val="es-ES_tradnl"/>
        </w:rPr>
        <w:tab/>
      </w:r>
      <w:r w:rsidRPr="007A18BA">
        <w:rPr>
          <w:rFonts w:ascii="Tahoma" w:hAnsi="Tahoma" w:cs="Tahoma"/>
          <w:color w:val="244061" w:themeColor="accent1" w:themeShade="80"/>
          <w:sz w:val="22"/>
          <w:szCs w:val="22"/>
          <w:lang w:val="es-ES_tradnl"/>
        </w:rPr>
        <w:tab/>
        <w:t>………………………………………………………………………………………………</w:t>
      </w:r>
    </w:p>
    <w:p w14:paraId="7FC30315"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775A2F57"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59D72067"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2D02FCBD"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66A6B906"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2514F745"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305ECE9C"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40290785"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011252C9"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36FE97DA" w14:textId="77777777" w:rsidR="00B3305C" w:rsidRPr="007A18BA" w:rsidRDefault="00B3305C" w:rsidP="00B3305C">
      <w:pPr>
        <w:spacing w:after="240"/>
        <w:jc w:val="both"/>
        <w:rPr>
          <w:rFonts w:ascii="Tahoma" w:hAnsi="Tahoma" w:cs="Tahoma"/>
          <w:color w:val="244061" w:themeColor="accent1" w:themeShade="80"/>
          <w:sz w:val="22"/>
          <w:szCs w:val="22"/>
          <w:lang w:val="es-ES_tradnl"/>
        </w:rPr>
      </w:pPr>
    </w:p>
    <w:p w14:paraId="3F2392C2" w14:textId="77777777" w:rsidR="0015748B" w:rsidRPr="007A18BA" w:rsidRDefault="0015748B" w:rsidP="00B3305C">
      <w:pPr>
        <w:spacing w:after="240"/>
        <w:jc w:val="both"/>
        <w:rPr>
          <w:rFonts w:ascii="Tahoma" w:hAnsi="Tahoma" w:cs="Tahoma"/>
          <w:color w:val="244061" w:themeColor="accent1" w:themeShade="80"/>
          <w:sz w:val="22"/>
          <w:szCs w:val="22"/>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A18BA" w:rsidRPr="007A18BA" w14:paraId="75F51EE0" w14:textId="77777777" w:rsidTr="00185431">
        <w:trPr>
          <w:trHeight w:val="617"/>
        </w:trPr>
        <w:tc>
          <w:tcPr>
            <w:tcW w:w="2410" w:type="dxa"/>
            <w:shd w:val="clear" w:color="auto" w:fill="004990"/>
            <w:vAlign w:val="center"/>
          </w:tcPr>
          <w:p w14:paraId="52C1F976" w14:textId="77777777" w:rsidR="00B3305C" w:rsidRPr="007A18BA" w:rsidRDefault="00B3305C" w:rsidP="00185431">
            <w:pPr>
              <w:pStyle w:val="Textoindependiente3"/>
              <w:spacing w:after="240"/>
              <w:jc w:val="center"/>
              <w:rPr>
                <w:rFonts w:ascii="Tahoma" w:hAnsi="Tahoma" w:cs="Tahoma"/>
                <w:b/>
                <w:color w:val="244061" w:themeColor="accent1" w:themeShade="80"/>
                <w:sz w:val="22"/>
                <w:szCs w:val="22"/>
                <w:lang w:val="pt-BR"/>
              </w:rPr>
            </w:pPr>
            <w:r w:rsidRPr="007A18BA">
              <w:rPr>
                <w:rFonts w:ascii="Tahoma" w:hAnsi="Tahoma" w:cs="Tahoma"/>
                <w:b/>
                <w:color w:val="FFFFFF" w:themeColor="background1"/>
                <w:sz w:val="22"/>
                <w:szCs w:val="22"/>
                <w:lang w:val="pt-BR"/>
              </w:rPr>
              <w:t>ANEXO No. 3</w:t>
            </w:r>
          </w:p>
        </w:tc>
        <w:tc>
          <w:tcPr>
            <w:tcW w:w="6591" w:type="dxa"/>
            <w:vAlign w:val="center"/>
          </w:tcPr>
          <w:p w14:paraId="768C0DAA" w14:textId="77777777" w:rsidR="00B3305C" w:rsidRPr="007A18BA" w:rsidRDefault="00B3305C" w:rsidP="00185431">
            <w:pPr>
              <w:spacing w:after="240"/>
              <w:ind w:left="567"/>
              <w:jc w:val="center"/>
              <w:rPr>
                <w:rFonts w:ascii="Tahoma" w:hAnsi="Tahoma" w:cs="Tahoma"/>
                <w:b/>
                <w:color w:val="244061" w:themeColor="accent1" w:themeShade="80"/>
                <w:sz w:val="22"/>
                <w:szCs w:val="22"/>
                <w:lang w:val="pt-BR"/>
              </w:rPr>
            </w:pPr>
            <w:r w:rsidRPr="007A18BA">
              <w:rPr>
                <w:rFonts w:ascii="Tahoma" w:hAnsi="Tahoma" w:cs="Tahoma"/>
                <w:b/>
                <w:color w:val="244061" w:themeColor="accent1" w:themeShade="80"/>
                <w:sz w:val="22"/>
                <w:szCs w:val="22"/>
                <w:lang w:val="es-ES_tradnl"/>
              </w:rPr>
              <w:t xml:space="preserve"> MODELO DE DOCUMENTO DE COMPRA</w:t>
            </w:r>
          </w:p>
        </w:tc>
      </w:tr>
    </w:tbl>
    <w:p w14:paraId="57AE7BC6" w14:textId="77777777" w:rsidR="00315D65" w:rsidRPr="007A18BA" w:rsidRDefault="00315D65" w:rsidP="00315D65">
      <w:pPr>
        <w:contextualSpacing/>
        <w:jc w:val="center"/>
        <w:rPr>
          <w:rFonts w:ascii="Tahoma" w:hAnsi="Tahoma" w:cs="Tahoma"/>
          <w:b/>
          <w:color w:val="244061" w:themeColor="accent1" w:themeShade="80"/>
          <w:sz w:val="22"/>
          <w:szCs w:val="22"/>
        </w:rPr>
      </w:pPr>
    </w:p>
    <w:p w14:paraId="5BCF3345" w14:textId="77777777" w:rsidR="00315D65" w:rsidRPr="007A18BA" w:rsidRDefault="00315D65" w:rsidP="00315D65">
      <w:pPr>
        <w:contextualSpacing/>
        <w:jc w:val="center"/>
        <w:rPr>
          <w:rFonts w:ascii="Tahoma" w:hAnsi="Tahoma" w:cs="Tahoma"/>
          <w:b/>
          <w:i/>
          <w:color w:val="244061" w:themeColor="accent1" w:themeShade="80"/>
          <w:sz w:val="22"/>
          <w:szCs w:val="22"/>
          <w:u w:val="single"/>
        </w:rPr>
      </w:pPr>
      <w:r w:rsidRPr="007A18BA">
        <w:rPr>
          <w:rFonts w:ascii="Tahoma" w:hAnsi="Tahoma" w:cs="Tahoma"/>
          <w:b/>
          <w:color w:val="244061" w:themeColor="accent1" w:themeShade="80"/>
          <w:sz w:val="22"/>
          <w:szCs w:val="22"/>
          <w:u w:val="single"/>
          <w:lang w:val="es-BO"/>
        </w:rPr>
        <w:t>CONTRATO PRIVADO</w:t>
      </w:r>
    </w:p>
    <w:p w14:paraId="36EEBDD3"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Conste por el presente documento, relativo a un Contrato Privado para la contratación de servicios de  “ ……………………………….” elaborado en el marco de lo dispuesto por los Arts. 519 y 1297 del Código Civil Boliviano, que será elevado a instrumento público con el reconocimiento de firmas y rúbricas, al tenor de las siguientes cláusulas:</w:t>
      </w:r>
    </w:p>
    <w:p w14:paraId="7FF526BC"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PRIMERA: PARTES CONTRATANTES</w:t>
      </w:r>
      <w:r w:rsidRPr="007A18BA">
        <w:rPr>
          <w:rFonts w:ascii="Tahoma" w:hAnsi="Tahoma" w:cs="Tahoma"/>
          <w:color w:val="244061" w:themeColor="accent1" w:themeShade="80"/>
          <w:sz w:val="22"/>
          <w:szCs w:val="22"/>
        </w:rPr>
        <w:t>.- Intervienen en la suscripción del presente Contrato:</w:t>
      </w:r>
    </w:p>
    <w:p w14:paraId="7ADBE764" w14:textId="77777777" w:rsidR="00315D65" w:rsidRPr="007A18BA" w:rsidRDefault="00315D65" w:rsidP="003932ED">
      <w:pPr>
        <w:pStyle w:val="Prrafodelista"/>
        <w:numPr>
          <w:ilvl w:val="1"/>
          <w:numId w:val="34"/>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 </w:t>
      </w:r>
      <w:r w:rsidRPr="007A18BA">
        <w:rPr>
          <w:rFonts w:ascii="Tahoma" w:hAnsi="Tahoma" w:cs="Tahoma"/>
          <w:b/>
          <w:color w:val="244061" w:themeColor="accent1" w:themeShade="80"/>
          <w:sz w:val="22"/>
          <w:szCs w:val="22"/>
        </w:rPr>
        <w:t>EMPRESA NACIONAL DE TELECOMUNICACIONES SOCIEDAD ANÓNIMA - ENTEL S.A.</w:t>
      </w:r>
      <w:r w:rsidRPr="007A18BA">
        <w:rPr>
          <w:rFonts w:ascii="Tahoma" w:hAnsi="Tahoma" w:cs="Tahoma"/>
          <w:color w:val="244061" w:themeColor="accent1" w:themeShade="80"/>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A18BA">
        <w:rPr>
          <w:rFonts w:ascii="Tahoma" w:hAnsi="Tahoma" w:cs="Tahoma"/>
          <w:b/>
          <w:color w:val="244061" w:themeColor="accent1" w:themeShade="80"/>
          <w:sz w:val="22"/>
          <w:szCs w:val="22"/>
        </w:rPr>
        <w:t>ENTEL S.A.</w:t>
      </w:r>
      <w:r w:rsidRPr="007A18BA">
        <w:rPr>
          <w:rFonts w:ascii="Tahoma" w:hAnsi="Tahoma" w:cs="Tahoma"/>
          <w:color w:val="244061" w:themeColor="accent1" w:themeShade="80"/>
          <w:sz w:val="22"/>
          <w:szCs w:val="22"/>
        </w:rPr>
        <w:t>, y por otra parte;</w:t>
      </w:r>
    </w:p>
    <w:p w14:paraId="6148D326" w14:textId="77777777" w:rsidR="00315D65" w:rsidRPr="007A18BA" w:rsidRDefault="00315D65" w:rsidP="003932ED">
      <w:pPr>
        <w:pStyle w:val="Prrafodelista"/>
        <w:numPr>
          <w:ilvl w:val="1"/>
          <w:numId w:val="34"/>
        </w:num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La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empresa</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con Matrícula de Comercio N° 00…………. expedida por FUNDEMPRESA, NIT ………………………., representada legalmente por ………………………………, en virtud del Poder ………………………………. N° …../….de fecha ../../..</w:t>
      </w:r>
      <w:r w:rsidRPr="007A18BA">
        <w:rPr>
          <w:rFonts w:ascii="Tahoma" w:hAnsi="Tahoma" w:cs="Tahoma"/>
          <w:color w:val="244061" w:themeColor="accent1" w:themeShade="80"/>
          <w:sz w:val="22"/>
          <w:szCs w:val="22"/>
          <w:lang w:val="es-MX"/>
        </w:rPr>
        <w:t xml:space="preserve">, otorgado ante Notaría de Fe Pública N° … a cargo ……………………., del Distrito Judicial de ……………………….., que </w:t>
      </w:r>
      <w:r w:rsidRPr="007A18BA">
        <w:rPr>
          <w:rFonts w:ascii="Tahoma" w:hAnsi="Tahoma" w:cs="Tahoma"/>
          <w:color w:val="244061" w:themeColor="accent1" w:themeShade="80"/>
          <w:sz w:val="22"/>
          <w:szCs w:val="22"/>
        </w:rPr>
        <w:t xml:space="preserve">a los efectos del presente contrato se denominará </w:t>
      </w:r>
      <w:r w:rsidRPr="007A18BA">
        <w:rPr>
          <w:rFonts w:ascii="Tahoma" w:hAnsi="Tahoma" w:cs="Tahoma"/>
          <w:b/>
          <w:color w:val="244061" w:themeColor="accent1" w:themeShade="80"/>
          <w:sz w:val="22"/>
          <w:szCs w:val="22"/>
        </w:rPr>
        <w:t>PROVEEDOR</w:t>
      </w:r>
      <w:r w:rsidRPr="007A18BA">
        <w:rPr>
          <w:rFonts w:ascii="Tahoma" w:hAnsi="Tahoma" w:cs="Tahoma"/>
          <w:color w:val="244061" w:themeColor="accent1" w:themeShade="80"/>
          <w:sz w:val="22"/>
          <w:szCs w:val="22"/>
        </w:rPr>
        <w:t>.</w:t>
      </w:r>
    </w:p>
    <w:p w14:paraId="41D94154"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 los efectos del presente documento se podrá denominar a ENTEL S.A. y al PROVEEDOR de manera individual como “Parte” o “Partes” cuando la mención relacione a dichas empresas en forma conjunta.</w:t>
      </w:r>
    </w:p>
    <w:p w14:paraId="46AC1C44" w14:textId="77777777" w:rsidR="00315D65" w:rsidRPr="007A18BA" w:rsidRDefault="00315D65" w:rsidP="00315D65">
      <w:pPr>
        <w:pStyle w:val="Prrafodelista"/>
        <w:ind w:left="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SEGUNDA: ANTECEDENTES</w:t>
      </w:r>
      <w:r w:rsidRPr="007A18BA">
        <w:rPr>
          <w:rFonts w:ascii="Tahoma" w:hAnsi="Tahoma" w:cs="Tahoma"/>
          <w:color w:val="244061" w:themeColor="accent1" w:themeShade="80"/>
          <w:sz w:val="22"/>
          <w:szCs w:val="22"/>
        </w:rPr>
        <w:t>.-</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 xml:space="preserve">La Gerencia o Subgerencia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mediante </w:t>
      </w:r>
      <w:r w:rsidRPr="007A18BA">
        <w:rPr>
          <w:rFonts w:ascii="Tahoma" w:hAnsi="Tahoma" w:cs="Tahoma"/>
          <w:color w:val="244061" w:themeColor="accent1" w:themeShade="80"/>
          <w:sz w:val="22"/>
          <w:szCs w:val="22"/>
          <w:lang w:val="es-BO"/>
        </w:rPr>
        <w:t>nota …………………….. de</w:t>
      </w:r>
      <w:r w:rsidRPr="007A18BA">
        <w:rPr>
          <w:rFonts w:ascii="Tahoma" w:hAnsi="Tahoma" w:cs="Tahoma"/>
          <w:iCs/>
          <w:color w:val="244061" w:themeColor="accent1" w:themeShade="80"/>
          <w:sz w:val="22"/>
          <w:szCs w:val="22"/>
          <w:lang w:val="es-BO"/>
        </w:rPr>
        <w:t xml:space="preserve"> fecha ……………….</w:t>
      </w:r>
      <w:r w:rsidRPr="007A18BA">
        <w:rPr>
          <w:rFonts w:ascii="Tahoma" w:hAnsi="Tahoma" w:cs="Tahoma"/>
          <w:color w:val="244061" w:themeColor="accent1" w:themeShade="80"/>
          <w:sz w:val="22"/>
          <w:szCs w:val="22"/>
          <w:lang w:val="es-BO"/>
        </w:rPr>
        <w:t xml:space="preserve"> solicitó a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la autorización para el inicio de proceso …………………………………… para la adquisición de </w:t>
      </w:r>
      <w:r w:rsidRPr="007A18BA">
        <w:rPr>
          <w:rFonts w:ascii="Tahoma" w:hAnsi="Tahoma" w:cs="Tahoma"/>
          <w:color w:val="244061" w:themeColor="accent1" w:themeShade="80"/>
          <w:sz w:val="22"/>
          <w:szCs w:val="22"/>
          <w:lang w:val="es-ES_tradnl"/>
        </w:rPr>
        <w:t>…………………………</w:t>
      </w:r>
      <w:r w:rsidRPr="007A18BA">
        <w:rPr>
          <w:rFonts w:ascii="Tahoma" w:hAnsi="Tahoma" w:cs="Tahoma"/>
          <w:color w:val="244061" w:themeColor="accent1" w:themeShade="80"/>
          <w:sz w:val="22"/>
          <w:szCs w:val="22"/>
          <w:lang w:val="es-BO"/>
        </w:rPr>
        <w:t xml:space="preserve">, adjuntando para este efecto los 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lang w:val="es-BO"/>
        </w:rPr>
        <w:t xml:space="preserve">, solicitud autorizada por Gerencia General o Gerencia Nacional de Administración y Finanzas </w:t>
      </w:r>
      <w:r w:rsidRPr="007A18BA">
        <w:rPr>
          <w:rFonts w:ascii="Tahoma" w:hAnsi="Tahoma" w:cs="Tahoma"/>
          <w:i/>
          <w:color w:val="244061" w:themeColor="accent1" w:themeShade="80"/>
          <w:sz w:val="22"/>
          <w:szCs w:val="22"/>
          <w:lang w:val="es-BO"/>
        </w:rPr>
        <w:t>(de acuerdo a la cuantía)</w:t>
      </w:r>
      <w:r w:rsidRPr="007A18BA">
        <w:rPr>
          <w:rFonts w:ascii="Tahoma" w:hAnsi="Tahoma" w:cs="Tahoma"/>
          <w:color w:val="244061" w:themeColor="accent1" w:themeShade="80"/>
          <w:sz w:val="22"/>
          <w:szCs w:val="22"/>
          <w:lang w:val="es-BO"/>
        </w:rPr>
        <w:t xml:space="preserve"> mediante Hoja de Ruta - Correspondencia Interna/Externa con Correlativo Interno No…………. de fecha …………….. </w:t>
      </w:r>
    </w:p>
    <w:p w14:paraId="53C533FE" w14:textId="77777777" w:rsidR="00315D65" w:rsidRPr="007A18BA" w:rsidRDefault="00315D65" w:rsidP="00315D65">
      <w:pPr>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Con la verificación de la Certificación Presupuestaria, ENTEL S.A. mediante publicación en prensa o nota externa </w:t>
      </w:r>
      <w:r w:rsidRPr="007A18BA">
        <w:rPr>
          <w:rFonts w:ascii="Tahoma" w:hAnsi="Tahoma" w:cs="Tahoma"/>
          <w:i/>
          <w:color w:val="244061" w:themeColor="accent1" w:themeShade="80"/>
          <w:sz w:val="22"/>
          <w:szCs w:val="22"/>
        </w:rPr>
        <w:t>(según corresponda)</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invitó a las empresas ………………… a presentar sus ofertas para participar del proceso de contratación ………………………………, hasta el día ………………… a horas ………………</w:t>
      </w:r>
    </w:p>
    <w:p w14:paraId="4F688890"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 término hábil y oportuno presentaron sus propuestas las empresas: …………………………</w:t>
      </w:r>
    </w:p>
    <w:p w14:paraId="784BEEBA"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14123D6D" w14:textId="77777777" w:rsidR="00315D65" w:rsidRPr="007A18BA" w:rsidRDefault="00315D65" w:rsidP="00315D65">
      <w:pPr>
        <w:pStyle w:val="Sinespaciado"/>
        <w:contextualSpacing/>
        <w:jc w:val="both"/>
        <w:rPr>
          <w:rFonts w:ascii="Tahoma" w:hAnsi="Tahoma" w:cs="Tahoma"/>
          <w:bCs/>
          <w:color w:val="244061" w:themeColor="accent1" w:themeShade="80"/>
          <w:lang w:val="es-BO"/>
        </w:rPr>
      </w:pPr>
      <w:r w:rsidRPr="007A18BA">
        <w:rPr>
          <w:rFonts w:ascii="Tahoma" w:hAnsi="Tahoma" w:cs="Tahoma"/>
          <w:bCs/>
          <w:color w:val="244061" w:themeColor="accent1" w:themeShade="80"/>
          <w:lang w:val="es-BO"/>
        </w:rPr>
        <w:lastRenderedPageBreak/>
        <w:t xml:space="preserve">En fecha …………….., la Subgerencia de Inspectoría Empresarial y Auditoria, emite la Evaluación del Proceso de Contratación </w:t>
      </w:r>
      <w:r w:rsidRPr="007A18BA">
        <w:rPr>
          <w:rFonts w:ascii="Tahoma" w:hAnsi="Tahoma" w:cs="Tahoma"/>
          <w:color w:val="244061" w:themeColor="accent1" w:themeShade="80"/>
          <w:lang w:val="es-BO"/>
        </w:rPr>
        <w:t xml:space="preserve">…………………………..……….. </w:t>
      </w:r>
      <w:r w:rsidRPr="007A18BA">
        <w:rPr>
          <w:rFonts w:ascii="Tahoma" w:hAnsi="Tahoma" w:cs="Tahoma"/>
          <w:bCs/>
          <w:color w:val="244061" w:themeColor="accent1" w:themeShade="80"/>
          <w:lang w:val="es-BO"/>
        </w:rPr>
        <w:t>mediante nota ………….., que concluye que el proceso se ha llevado a cabo conforme a la Política y Procedimiento para la Adquisición de Bienes y Contratación de Servicios (ENT.ML.GBS.001 – Versión 7.00 y ENT.MP.GBS.002 – Versión 11, respectivamente).</w:t>
      </w:r>
    </w:p>
    <w:p w14:paraId="1ACB28C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Mediante Carta R-DIR …………… de ……………….., el Directorio de ENTEL S.A. da a conocer al Gerente General que en su reunión de fecha ………………… resolvió entre otros:</w:t>
      </w:r>
    </w:p>
    <w:p w14:paraId="7EE8649B" w14:textId="77777777" w:rsidR="00315D65" w:rsidRPr="007A18BA" w:rsidRDefault="00315D65" w:rsidP="003932ED">
      <w:pPr>
        <w:pStyle w:val="Prrafodelista"/>
        <w:numPr>
          <w:ilvl w:val="0"/>
          <w:numId w:val="37"/>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la Adquisición y Servicios de …………………. bajo la modalidad de …………………………de acuerdo a las especificaciones contenidas en el proceso  ……………..</w:t>
      </w:r>
    </w:p>
    <w:p w14:paraId="34689A5A" w14:textId="77777777" w:rsidR="00315D65" w:rsidRPr="007A18BA" w:rsidRDefault="00315D65" w:rsidP="003932ED">
      <w:pPr>
        <w:pStyle w:val="Prrafodelista"/>
        <w:numPr>
          <w:ilvl w:val="0"/>
          <w:numId w:val="37"/>
        </w:numPr>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Autorizar al Gerente General  y a la Gerente de Administración y Finanzas la suscripción conjunta del respectivo contrato con el proveedor……………. por el monto de ………………………</w:t>
      </w:r>
      <w:r w:rsidRPr="007A18BA">
        <w:rPr>
          <w:rFonts w:ascii="Tahoma" w:hAnsi="Tahoma" w:cs="Tahoma"/>
          <w:color w:val="244061" w:themeColor="accent1" w:themeShade="80"/>
          <w:sz w:val="22"/>
          <w:szCs w:val="22"/>
          <w:lang w:val="es-BO"/>
        </w:rPr>
        <w:t xml:space="preserve"> </w:t>
      </w:r>
      <w:r w:rsidRPr="007A18BA">
        <w:rPr>
          <w:rFonts w:ascii="Tahoma" w:hAnsi="Tahoma" w:cs="Tahoma"/>
          <w:bCs/>
          <w:color w:val="244061" w:themeColor="accent1" w:themeShade="80"/>
          <w:sz w:val="22"/>
          <w:szCs w:val="22"/>
        </w:rPr>
        <w:t>que incluye los impuestos de ley.</w:t>
      </w:r>
    </w:p>
    <w:p w14:paraId="2BF634E8"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ENTEL S.A. mediante nota ………………………… de fecha …………………. notificada en la misma fecha adjudica el </w:t>
      </w:r>
      <w:r w:rsidRPr="007A18BA">
        <w:rPr>
          <w:rFonts w:ascii="Tahoma" w:hAnsi="Tahoma" w:cs="Tahoma"/>
          <w:bCs/>
          <w:color w:val="244061" w:themeColor="accent1" w:themeShade="80"/>
          <w:sz w:val="22"/>
          <w:szCs w:val="22"/>
          <w:lang w:val="es-BO"/>
        </w:rPr>
        <w:t>Proceso de Contratación ……………………….,</w:t>
      </w:r>
      <w:r w:rsidRPr="007A18BA">
        <w:rPr>
          <w:rFonts w:ascii="Tahoma" w:hAnsi="Tahoma" w:cs="Tahoma"/>
          <w:color w:val="244061" w:themeColor="accent1" w:themeShade="80"/>
          <w:sz w:val="22"/>
          <w:szCs w:val="22"/>
          <w:lang w:val="es-BO"/>
        </w:rPr>
        <w:t xml:space="preserve"> a la empresa </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rPr>
        <w:t>y aceptada por esta mediante nota …………………………....</w:t>
      </w:r>
    </w:p>
    <w:p w14:paraId="1F586354"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TERCERA: DOCUMENTOS INTEGRANTES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Forman parte integrante e indivisible del presente contrato, los siguientes documentos:</w:t>
      </w:r>
    </w:p>
    <w:p w14:paraId="1CE74617" w14:textId="77777777" w:rsidR="00315D65" w:rsidRPr="007A18BA" w:rsidRDefault="00315D65" w:rsidP="00315D65">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p>
    <w:p w14:paraId="6F789926" w14:textId="77777777" w:rsidR="00315D65" w:rsidRPr="007A18BA" w:rsidRDefault="00315D65" w:rsidP="00315D65">
      <w:pPr>
        <w:spacing w:before="120"/>
        <w:ind w:left="284" w:hanging="284"/>
        <w:contextualSpacing/>
        <w:jc w:val="both"/>
        <w:rPr>
          <w:rFonts w:ascii="Tahoma" w:hAnsi="Tahoma" w:cs="Tahoma"/>
          <w:i/>
          <w:color w:val="244061" w:themeColor="accent1" w:themeShade="80"/>
          <w:sz w:val="22"/>
          <w:szCs w:val="22"/>
        </w:rPr>
      </w:pPr>
      <w:r w:rsidRPr="007A18BA">
        <w:rPr>
          <w:rFonts w:ascii="Tahoma" w:hAnsi="Tahoma" w:cs="Tahoma"/>
          <w:color w:val="244061" w:themeColor="accent1" w:themeShade="80"/>
          <w:sz w:val="22"/>
          <w:szCs w:val="22"/>
        </w:rPr>
        <w:t>2.</w:t>
      </w:r>
      <w:r w:rsidRPr="007A18BA">
        <w:rPr>
          <w:rFonts w:ascii="Tahoma" w:hAnsi="Tahoma" w:cs="Tahoma"/>
          <w:color w:val="244061" w:themeColor="accent1" w:themeShade="80"/>
          <w:sz w:val="22"/>
          <w:szCs w:val="22"/>
        </w:rPr>
        <w:tab/>
        <w:t>Propuesta Técnica y Económica del PROVEEDOR y aceptada por ENTEL S.A.</w:t>
      </w:r>
    </w:p>
    <w:p w14:paraId="00983ADF" w14:textId="77777777" w:rsidR="00315D65" w:rsidRPr="007A18BA" w:rsidRDefault="00315D65" w:rsidP="00315D65">
      <w:pPr>
        <w:ind w:left="284" w:hanging="284"/>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3.</w:t>
      </w:r>
      <w:r w:rsidRPr="007A18BA">
        <w:rPr>
          <w:rFonts w:ascii="Tahoma" w:hAnsi="Tahoma" w:cs="Tahoma"/>
          <w:color w:val="244061" w:themeColor="accent1" w:themeShade="80"/>
          <w:sz w:val="22"/>
          <w:szCs w:val="22"/>
        </w:rPr>
        <w:tab/>
        <w:t>Carta de Adjudicación ………./….</w:t>
      </w:r>
      <w:r w:rsidRPr="007A18BA">
        <w:rPr>
          <w:rFonts w:ascii="Tahoma" w:hAnsi="Tahoma" w:cs="Tahoma"/>
          <w:color w:val="244061" w:themeColor="accent1" w:themeShade="80"/>
          <w:sz w:val="22"/>
          <w:szCs w:val="22"/>
          <w:lang w:val="es-BO"/>
        </w:rPr>
        <w:t>de fecha ../../...</w:t>
      </w:r>
    </w:p>
    <w:p w14:paraId="6B173E6C" w14:textId="77777777" w:rsidR="00315D65" w:rsidRPr="007A18BA" w:rsidRDefault="00315D65" w:rsidP="00315D65">
      <w:pPr>
        <w:ind w:left="284" w:hanging="284"/>
        <w:contextualSpacing/>
        <w:jc w:val="both"/>
        <w:rPr>
          <w:rFonts w:ascii="Tahoma" w:hAnsi="Tahoma" w:cs="Tahoma"/>
          <w:iCs/>
          <w:color w:val="244061" w:themeColor="accent1" w:themeShade="80"/>
          <w:sz w:val="22"/>
          <w:szCs w:val="22"/>
          <w:lang w:val="es-BO"/>
        </w:rPr>
      </w:pPr>
      <w:r w:rsidRPr="007A18BA">
        <w:rPr>
          <w:rFonts w:ascii="Tahoma" w:hAnsi="Tahoma" w:cs="Tahoma"/>
          <w:color w:val="244061" w:themeColor="accent1" w:themeShade="80"/>
          <w:sz w:val="22"/>
          <w:szCs w:val="22"/>
        </w:rPr>
        <w:t>4.</w:t>
      </w:r>
      <w:r w:rsidRPr="007A18BA">
        <w:rPr>
          <w:rFonts w:ascii="Tahoma" w:hAnsi="Tahoma" w:cs="Tahoma"/>
          <w:color w:val="244061" w:themeColor="accent1" w:themeShade="80"/>
          <w:sz w:val="22"/>
          <w:szCs w:val="22"/>
        </w:rPr>
        <w:tab/>
        <w:t>Carta de Aceptación a la Adjudicación  ….../….</w:t>
      </w:r>
      <w:r w:rsidRPr="007A18BA">
        <w:rPr>
          <w:rFonts w:ascii="Tahoma" w:hAnsi="Tahoma" w:cs="Tahoma"/>
          <w:iCs/>
          <w:color w:val="244061" w:themeColor="accent1" w:themeShade="80"/>
          <w:sz w:val="22"/>
          <w:szCs w:val="22"/>
          <w:lang w:val="es-BO"/>
        </w:rPr>
        <w:t xml:space="preserve"> de fecha ../../..</w:t>
      </w:r>
    </w:p>
    <w:p w14:paraId="75C2A507" w14:textId="77777777" w:rsidR="00315D65" w:rsidRPr="007A18BA" w:rsidRDefault="00315D65" w:rsidP="00315D65">
      <w:pPr>
        <w:spacing w:before="120"/>
        <w:contextualSpacing/>
        <w:jc w:val="both"/>
        <w:rPr>
          <w:rFonts w:ascii="Tahoma" w:eastAsia="Calibri"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CUARTA: OBJETO</w:t>
      </w:r>
      <w:r w:rsidRPr="007A18BA">
        <w:rPr>
          <w:rFonts w:ascii="Tahoma" w:hAnsi="Tahoma" w:cs="Tahoma"/>
          <w:color w:val="244061" w:themeColor="accent1" w:themeShade="80"/>
          <w:sz w:val="22"/>
          <w:szCs w:val="22"/>
        </w:rPr>
        <w:t xml:space="preserve">.- El presente contrato tiene por objeto </w:t>
      </w:r>
      <w:r w:rsidRPr="007A18BA">
        <w:rPr>
          <w:rFonts w:ascii="Tahoma" w:eastAsia="Calibri" w:hAnsi="Tahoma" w:cs="Tahoma"/>
          <w:color w:val="244061" w:themeColor="accent1" w:themeShade="80"/>
          <w:sz w:val="22"/>
          <w:szCs w:val="22"/>
          <w:lang w:val="es-BO" w:eastAsia="en-US"/>
        </w:rPr>
        <w:t xml:space="preserve">la …………………………………………………………… que el PROVEEDOR se obliga a proporcionar en estricto cumplimiento a lo establecido en este documento y </w:t>
      </w:r>
      <w:r w:rsidRPr="007A18BA">
        <w:rPr>
          <w:rFonts w:ascii="Tahoma" w:hAnsi="Tahoma" w:cs="Tahoma"/>
          <w:color w:val="244061" w:themeColor="accent1" w:themeShade="80"/>
          <w:sz w:val="22"/>
          <w:szCs w:val="22"/>
          <w:lang w:val="es-BO"/>
        </w:rPr>
        <w:t xml:space="preserve">Términos Básicos de Contratación o las Especificaciones Técnicas </w:t>
      </w:r>
      <w:r w:rsidRPr="007A18BA">
        <w:rPr>
          <w:rFonts w:ascii="Tahoma" w:hAnsi="Tahoma" w:cs="Tahoma"/>
          <w:i/>
          <w:color w:val="244061" w:themeColor="accent1" w:themeShade="80"/>
          <w:sz w:val="22"/>
          <w:szCs w:val="22"/>
        </w:rPr>
        <w:t>(según corresponda)</w:t>
      </w:r>
      <w:r w:rsidRPr="007A18BA">
        <w:rPr>
          <w:rFonts w:ascii="Tahoma" w:eastAsia="Calibri" w:hAnsi="Tahoma" w:cs="Tahoma"/>
          <w:color w:val="244061" w:themeColor="accent1" w:themeShade="80"/>
          <w:sz w:val="22"/>
          <w:szCs w:val="22"/>
          <w:lang w:val="es-BO" w:eastAsia="en-US"/>
        </w:rPr>
        <w:t>.</w:t>
      </w:r>
    </w:p>
    <w:p w14:paraId="4741E338" w14:textId="77777777" w:rsidR="00315D65" w:rsidRPr="007A18BA" w:rsidRDefault="00315D65" w:rsidP="00315D65">
      <w:pPr>
        <w:spacing w:before="120"/>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QUINTA: PRECIO E IMPUESTOS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precio establecido para la provisión de servicios objeto del presente Contrato es de </w:t>
      </w:r>
      <w:r w:rsidRPr="007A18BA">
        <w:rPr>
          <w:rFonts w:ascii="Tahoma" w:hAnsi="Tahoma" w:cs="Tahoma"/>
          <w:b/>
          <w:color w:val="244061" w:themeColor="accent1" w:themeShade="80"/>
          <w:sz w:val="22"/>
          <w:szCs w:val="22"/>
        </w:rPr>
        <w:t xml:space="preserve">USD/Bs…………………… (……………………………………00/100 Dólares Americanos/Bolivianos) </w:t>
      </w:r>
      <w:r w:rsidRPr="007A18BA">
        <w:rPr>
          <w:rFonts w:ascii="Tahoma" w:hAnsi="Tahoma" w:cs="Tahoma"/>
          <w:color w:val="244061" w:themeColor="accent1" w:themeShade="80"/>
          <w:sz w:val="22"/>
          <w:szCs w:val="22"/>
        </w:rPr>
        <w:t>de acuerdo al siguiente detalle:</w:t>
      </w:r>
    </w:p>
    <w:p w14:paraId="45B6C7EA" w14:textId="77777777" w:rsidR="00315D65" w:rsidRPr="007A18BA" w:rsidRDefault="00315D65" w:rsidP="00315D65">
      <w:pPr>
        <w:spacing w:before="120"/>
        <w:jc w:val="both"/>
        <w:rPr>
          <w:rFonts w:ascii="Tahoma" w:hAnsi="Tahoma" w:cs="Tahoma"/>
          <w:color w:val="244061" w:themeColor="accent1" w:themeShade="8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7A18BA" w:rsidRPr="007A18BA" w14:paraId="5D5F8C20" w14:textId="77777777" w:rsidTr="0018543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10203D6B"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3FE0EA71"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328ED036"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BD67552"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PRECIO TOTAL  (USD/BS)</w:t>
            </w:r>
          </w:p>
        </w:tc>
      </w:tr>
      <w:tr w:rsidR="007A18BA" w:rsidRPr="007A18BA" w14:paraId="579C23A6" w14:textId="77777777" w:rsidTr="0018543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358F9073" w14:textId="77777777" w:rsidR="00315D65" w:rsidRPr="007A18BA" w:rsidRDefault="00315D65" w:rsidP="00185431">
            <w:pPr>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5FA56A09" w14:textId="77777777" w:rsidR="00315D65" w:rsidRPr="007A18BA" w:rsidRDefault="00315D65" w:rsidP="00185431">
            <w:pPr>
              <w:jc w:val="center"/>
              <w:rPr>
                <w:rFonts w:ascii="Tahoma" w:hAnsi="Tahoma" w:cs="Tahoma"/>
                <w:color w:val="244061" w:themeColor="accent1" w:themeShade="80"/>
                <w:sz w:val="22"/>
                <w:szCs w:val="22"/>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67E1C870" w14:textId="77777777" w:rsidR="00315D65" w:rsidRPr="007A18BA" w:rsidRDefault="00315D65" w:rsidP="00185431">
            <w:pPr>
              <w:jc w:val="center"/>
              <w:rPr>
                <w:rFonts w:ascii="Tahoma" w:hAnsi="Tahoma" w:cs="Tahoma"/>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BD3637A" w14:textId="77777777" w:rsidR="00315D65" w:rsidRPr="007A18BA" w:rsidRDefault="00315D65" w:rsidP="00185431">
            <w:pPr>
              <w:jc w:val="right"/>
              <w:rPr>
                <w:rFonts w:ascii="Tahoma" w:hAnsi="Tahoma" w:cs="Tahoma"/>
                <w:color w:val="244061" w:themeColor="accent1" w:themeShade="80"/>
                <w:sz w:val="22"/>
                <w:szCs w:val="22"/>
              </w:rPr>
            </w:pPr>
          </w:p>
        </w:tc>
      </w:tr>
      <w:tr w:rsidR="007A18BA" w:rsidRPr="007A18BA" w14:paraId="267A1FD5" w14:textId="77777777" w:rsidTr="0018543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07977" w14:textId="77777777" w:rsidR="00315D65" w:rsidRPr="007A18BA" w:rsidRDefault="00315D65" w:rsidP="00185431">
            <w:pPr>
              <w:jc w:val="cente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107BC2" w14:textId="77777777" w:rsidR="00315D65" w:rsidRPr="007A18BA" w:rsidRDefault="00315D65" w:rsidP="00185431">
            <w:pPr>
              <w:jc w:val="center"/>
              <w:rPr>
                <w:rFonts w:ascii="Tahoma" w:hAnsi="Tahoma" w:cs="Tahoma"/>
                <w:b/>
                <w:bCs/>
                <w:color w:val="244061" w:themeColor="accent1" w:themeShade="80"/>
                <w:sz w:val="22"/>
                <w:szCs w:val="22"/>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89DC9" w14:textId="77777777" w:rsidR="00315D65" w:rsidRPr="007A18BA" w:rsidRDefault="00315D65" w:rsidP="00185431">
            <w:pPr>
              <w:jc w:val="right"/>
              <w:rPr>
                <w:rFonts w:ascii="Tahoma" w:hAnsi="Tahoma" w:cs="Tahoma"/>
                <w:b/>
                <w:bCs/>
                <w:color w:val="244061" w:themeColor="accent1" w:themeShade="80"/>
                <w:sz w:val="22"/>
                <w:szCs w:val="22"/>
              </w:rPr>
            </w:pPr>
          </w:p>
        </w:tc>
      </w:tr>
      <w:tr w:rsidR="007A18BA" w:rsidRPr="007A18BA" w14:paraId="1C2BC2BF" w14:textId="77777777" w:rsidTr="0018543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623F2F0" w14:textId="77777777" w:rsidR="00315D65" w:rsidRPr="007A18BA" w:rsidRDefault="00315D65" w:rsidP="00185431">
            <w:pPr>
              <w:rPr>
                <w:rFonts w:ascii="Tahoma" w:hAnsi="Tahoma" w:cs="Tahoma"/>
                <w:b/>
                <w:bCs/>
                <w:color w:val="244061" w:themeColor="accent1" w:themeShade="80"/>
                <w:sz w:val="22"/>
                <w:szCs w:val="22"/>
              </w:rPr>
            </w:pPr>
            <w:r w:rsidRPr="007A18BA">
              <w:rPr>
                <w:rFonts w:ascii="Tahoma" w:hAnsi="Tahoma" w:cs="Tahoma"/>
                <w:b/>
                <w:bCs/>
                <w:color w:val="244061" w:themeColor="accent1" w:themeShade="80"/>
                <w:sz w:val="22"/>
                <w:szCs w:val="22"/>
              </w:rPr>
              <w:t xml:space="preserve">(…………………………………………………………… 00/100 Dólares Americanos/ Bolivianos) </w:t>
            </w:r>
          </w:p>
        </w:tc>
      </w:tr>
      <w:tr w:rsidR="007A18BA" w:rsidRPr="007A18BA" w14:paraId="48CC2B1C" w14:textId="77777777" w:rsidTr="0018543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5DADFE5" w14:textId="77777777" w:rsidR="00315D65" w:rsidRPr="007A18BA" w:rsidRDefault="00315D65" w:rsidP="00185431">
            <w:pPr>
              <w:rPr>
                <w:rFonts w:ascii="Tahoma" w:hAnsi="Tahoma" w:cs="Tahoma"/>
                <w:b/>
                <w:bCs/>
                <w:color w:val="244061" w:themeColor="accent1" w:themeShade="80"/>
                <w:sz w:val="22"/>
                <w:szCs w:val="22"/>
              </w:rPr>
            </w:pPr>
            <w:r w:rsidRPr="007A18BA">
              <w:rPr>
                <w:rFonts w:ascii="Tahoma" w:hAnsi="Tahoma" w:cs="Tahoma"/>
                <w:color w:val="244061" w:themeColor="accent1" w:themeShade="80"/>
                <w:sz w:val="22"/>
                <w:szCs w:val="22"/>
              </w:rPr>
              <w:t>El precio incluye los  impuestos de Ley.</w:t>
            </w:r>
          </w:p>
        </w:tc>
      </w:tr>
    </w:tbl>
    <w:p w14:paraId="5B9E9F9F" w14:textId="77777777" w:rsidR="00315D65" w:rsidRPr="007A18BA" w:rsidRDefault="00315D65" w:rsidP="00315D65">
      <w:pPr>
        <w:spacing w:before="120"/>
        <w:ind w:right="-1"/>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6F5E776B" w14:textId="77777777" w:rsidR="00315D65" w:rsidRPr="007A18BA" w:rsidRDefault="00315D65" w:rsidP="00315D65">
      <w:pPr>
        <w:spacing w:before="120"/>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161829DA" w14:textId="77777777" w:rsidR="00315D65" w:rsidRPr="007A18BA" w:rsidRDefault="00315D65" w:rsidP="00315D65">
      <w:pPr>
        <w:spacing w:before="120"/>
        <w:ind w:right="-1"/>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SEXTA: MONEDA Y FORMA DE PAGO</w:t>
      </w:r>
      <w:r w:rsidRPr="007A18BA">
        <w:rPr>
          <w:rFonts w:ascii="Tahoma" w:hAnsi="Tahoma" w:cs="Tahoma"/>
          <w:color w:val="244061" w:themeColor="accent1" w:themeShade="80"/>
          <w:sz w:val="22"/>
          <w:szCs w:val="22"/>
        </w:rPr>
        <w:t>.- La moneda de pago del presente contrato será el ……………………………….., de acuerdo a los siguientes términos:</w:t>
      </w:r>
    </w:p>
    <w:p w14:paraId="380A4BEA" w14:textId="77777777" w:rsidR="00315D65" w:rsidRPr="007A18BA" w:rsidRDefault="00315D65" w:rsidP="00315D65">
      <w:pPr>
        <w:spacing w:before="120"/>
        <w:jc w:val="both"/>
        <w:rPr>
          <w:rFonts w:ascii="Tahoma" w:hAnsi="Tahoma" w:cs="Tahoma"/>
          <w:color w:val="244061" w:themeColor="accent1" w:themeShade="80"/>
          <w:sz w:val="22"/>
          <w:szCs w:val="22"/>
        </w:rPr>
      </w:pPr>
    </w:p>
    <w:p w14:paraId="7E0F20ED" w14:textId="77777777" w:rsidR="00315D65" w:rsidRPr="007A18BA" w:rsidRDefault="00315D65" w:rsidP="003932ED">
      <w:pPr>
        <w:numPr>
          <w:ilvl w:val="0"/>
          <w:numId w:val="39"/>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Servicios sin Garantía (Pagos Totales 100%):</w:t>
      </w:r>
      <w:r w:rsidRPr="007A18BA">
        <w:rPr>
          <w:rFonts w:ascii="Tahoma" w:hAnsi="Tahoma" w:cs="Tahoma"/>
          <w:color w:val="244061" w:themeColor="accent1" w:themeShade="80"/>
          <w:sz w:val="22"/>
          <w:szCs w:val="22"/>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p>
    <w:p w14:paraId="256F2AE5" w14:textId="77777777" w:rsidR="00315D65" w:rsidRPr="007A18BA" w:rsidRDefault="00315D65" w:rsidP="003932ED">
      <w:pPr>
        <w:numPr>
          <w:ilvl w:val="0"/>
          <w:numId w:val="39"/>
        </w:numPr>
        <w:spacing w:before="120"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 xml:space="preserve">Prestación de Servicios con Garantía (Pagos Totales 100%): </w:t>
      </w:r>
      <w:r w:rsidRPr="007A18BA">
        <w:rPr>
          <w:rFonts w:ascii="Tahoma" w:hAnsi="Tahoma" w:cs="Tahoma"/>
          <w:color w:val="244061" w:themeColor="accent1" w:themeShade="8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34CD6457" w14:textId="77777777" w:rsidR="00315D65" w:rsidRPr="007A18BA" w:rsidRDefault="00315D65" w:rsidP="003932ED">
      <w:pPr>
        <w:numPr>
          <w:ilvl w:val="0"/>
          <w:numId w:val="39"/>
        </w:numPr>
        <w:tabs>
          <w:tab w:val="left" w:pos="426"/>
        </w:tabs>
        <w:spacing w:after="120"/>
        <w:ind w:left="426" w:hanging="284"/>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Prestación de Servicio de Mantenimiento con Extra Canon:</w:t>
      </w:r>
    </w:p>
    <w:p w14:paraId="468F2C94" w14:textId="77777777" w:rsidR="00315D65" w:rsidRPr="007A18BA" w:rsidRDefault="00315D65" w:rsidP="003932ED">
      <w:pPr>
        <w:numPr>
          <w:ilvl w:val="0"/>
          <w:numId w:val="40"/>
        </w:numPr>
        <w:spacing w:before="120" w:after="120"/>
        <w:jc w:val="both"/>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 xml:space="preserve">ENTEL S.A. pagará al PROVEEDOR el canon fijo establecido en el cuadro precedente en pagos parciales de forma mensual, en el plazo de treinta (30) días calendario posteriores a la </w:t>
      </w:r>
      <w:r w:rsidRPr="007A18BA">
        <w:rPr>
          <w:rFonts w:ascii="Tahoma" w:hAnsi="Tahoma" w:cs="Tahoma"/>
          <w:color w:val="244061" w:themeColor="accent1" w:themeShade="80"/>
          <w:sz w:val="22"/>
          <w:szCs w:val="22"/>
          <w:lang w:val="es-BO"/>
        </w:rPr>
        <w:t xml:space="preserve">certificación del cumplimiento del servicio con </w:t>
      </w:r>
      <w:r w:rsidRPr="007A18BA">
        <w:rPr>
          <w:rFonts w:ascii="Tahoma" w:hAnsi="Tahoma" w:cs="Tahoma"/>
          <w:color w:val="244061" w:themeColor="accent1" w:themeShade="80"/>
          <w:sz w:val="22"/>
          <w:szCs w:val="22"/>
        </w:rPr>
        <w:t>emisión el Certificado de Control de Calidad por parte de ENTEL S.A. y la presentación de la factura fiscal por parte del PROVEEDOR.</w:t>
      </w:r>
    </w:p>
    <w:p w14:paraId="7DAE14D6" w14:textId="77777777" w:rsidR="00315D65" w:rsidRPr="007A18BA" w:rsidRDefault="00315D65" w:rsidP="003932ED">
      <w:pPr>
        <w:numPr>
          <w:ilvl w:val="0"/>
          <w:numId w:val="40"/>
        </w:numPr>
        <w:spacing w:before="120" w:after="120"/>
        <w:jc w:val="both"/>
        <w:rPr>
          <w:rFonts w:ascii="Tahoma" w:hAnsi="Tahoma" w:cs="Tahoma"/>
          <w:b/>
          <w:i/>
          <w:color w:val="244061" w:themeColor="accent1" w:themeShade="80"/>
          <w:sz w:val="22"/>
          <w:szCs w:val="22"/>
        </w:rPr>
      </w:pPr>
      <w:r w:rsidRPr="007A18BA">
        <w:rPr>
          <w:rFonts w:ascii="Tahoma" w:hAnsi="Tahoma" w:cs="Tahoma"/>
          <w:color w:val="244061" w:themeColor="accent1" w:themeShade="80"/>
          <w:sz w:val="22"/>
          <w:szCs w:val="22"/>
        </w:rPr>
        <w:t>ENTEL S.A. pagará al PROVEEDOR p</w:t>
      </w:r>
      <w:r w:rsidRPr="007A18BA">
        <w:rPr>
          <w:rFonts w:ascii="Tahoma" w:hAnsi="Tahoma" w:cs="Tahoma"/>
          <w:color w:val="244061" w:themeColor="accent1" w:themeShade="80"/>
          <w:sz w:val="22"/>
          <w:szCs w:val="22"/>
          <w:lang w:eastAsia="en-US"/>
        </w:rPr>
        <w:t xml:space="preserve">or los materiales y trabajos extra canon </w:t>
      </w:r>
      <w:r w:rsidRPr="007A18BA">
        <w:rPr>
          <w:rFonts w:ascii="Tahoma" w:hAnsi="Tahoma" w:cs="Tahoma"/>
          <w:color w:val="244061" w:themeColor="accent1" w:themeShade="80"/>
          <w:sz w:val="22"/>
          <w:szCs w:val="22"/>
          <w:lang w:val="es-ES_tradnl"/>
        </w:rPr>
        <w:t>de acuerdo a los precios unitarios aprobados por ENTEL</w:t>
      </w:r>
      <w:r w:rsidRPr="007A18BA">
        <w:rPr>
          <w:rFonts w:ascii="Tahoma" w:hAnsi="Tahoma" w:cs="Tahoma"/>
          <w:color w:val="244061" w:themeColor="accent1" w:themeShade="80"/>
          <w:sz w:val="22"/>
          <w:szCs w:val="22"/>
          <w:lang w:eastAsia="en-US"/>
        </w:rPr>
        <w:t xml:space="preserve"> S.A., </w:t>
      </w:r>
      <w:r w:rsidRPr="007A18BA">
        <w:rPr>
          <w:rFonts w:ascii="Tahoma" w:hAnsi="Tahoma" w:cs="Tahoma"/>
          <w:color w:val="244061" w:themeColor="accent1" w:themeShade="80"/>
          <w:sz w:val="22"/>
          <w:szCs w:val="22"/>
        </w:rPr>
        <w:t>en el plazo de treinta (30) días calendario posteriores a la</w:t>
      </w:r>
      <w:r w:rsidRPr="007A18BA">
        <w:rPr>
          <w:rFonts w:ascii="Tahoma" w:hAnsi="Tahoma" w:cs="Tahoma"/>
          <w:color w:val="244061" w:themeColor="accent1" w:themeShade="80"/>
          <w:sz w:val="22"/>
          <w:szCs w:val="22"/>
          <w:lang w:eastAsia="en-US"/>
        </w:rPr>
        <w:t xml:space="preserve"> presentación de acta de conciliación, con la consiguiente emisión del Certificado de Control de Calidad </w:t>
      </w:r>
      <w:r w:rsidRPr="007A18BA">
        <w:rPr>
          <w:rFonts w:ascii="Tahoma" w:hAnsi="Tahoma" w:cs="Tahoma"/>
          <w:color w:val="244061" w:themeColor="accent1" w:themeShade="80"/>
          <w:sz w:val="22"/>
          <w:szCs w:val="22"/>
        </w:rPr>
        <w:t xml:space="preserve">por parte de ENTEL S.A. y la presentación de la factura fiscal por parte del PROVEEDOR. </w:t>
      </w:r>
      <w:r w:rsidRPr="007A18BA">
        <w:rPr>
          <w:rFonts w:ascii="Tahoma" w:hAnsi="Tahoma" w:cs="Tahoma"/>
          <w:i/>
          <w:color w:val="244061" w:themeColor="accent1" w:themeShade="80"/>
          <w:sz w:val="22"/>
          <w:szCs w:val="22"/>
        </w:rPr>
        <w:t>(Cuando los materiales y repuestos cuenten con garantía de Calidad de Bienes ENTEL S.A. deberá emitir adicionalmente el Certificado de Aceptación Provisional)</w:t>
      </w:r>
    </w:p>
    <w:p w14:paraId="1A62453D"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Cualquier tributo, emergente del presente contrato, pagadero fuera y dentro del territorio boliviano estará a cargo del PROVEEDOR.</w:t>
      </w:r>
    </w:p>
    <w:p w14:paraId="4706F36D"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70B57443"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SÉPTIMA: VIGENCIA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7C3A1C1B"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n-US"/>
        </w:rPr>
      </w:pPr>
      <w:r w:rsidRPr="007A18BA">
        <w:rPr>
          <w:rFonts w:ascii="Tahoma" w:hAnsi="Tahoma" w:cs="Tahoma"/>
          <w:b/>
          <w:color w:val="244061" w:themeColor="accent1" w:themeShade="80"/>
          <w:sz w:val="22"/>
          <w:szCs w:val="22"/>
          <w:u w:val="single"/>
        </w:rPr>
        <w:t>OCTAVA: PLAZO Y FORMA DE ENTREGA</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eastAsia="en-US"/>
        </w:rPr>
        <w:t>El PROVEEDOR entregará a ENTEL S.A. la totalidad de los servicios ejecutados de acuerdo a las condiciones:</w:t>
      </w:r>
    </w:p>
    <w:p w14:paraId="5C553C0E" w14:textId="77777777" w:rsidR="00315D65" w:rsidRPr="007A18BA" w:rsidRDefault="00315D65" w:rsidP="00315D65">
      <w:pPr>
        <w:spacing w:before="120"/>
        <w:contextualSpacing/>
        <w:jc w:val="both"/>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(ESTO VARÍA DE CONFORMIDAD A LO ESTABLECIDO EN TERMINOS BASICOS DE CONTRATACIÓN  Y LA CARTA DE ADJUDICACIÓN).</w:t>
      </w:r>
    </w:p>
    <w:p w14:paraId="4CEDD5DA"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5B31F432"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NOVENA</w:t>
      </w:r>
      <w:r w:rsidRPr="007A18BA">
        <w:rPr>
          <w:rFonts w:ascii="Tahoma" w:hAnsi="Tahoma" w:cs="Tahoma"/>
          <w:b/>
          <w:color w:val="244061" w:themeColor="accent1" w:themeShade="80"/>
          <w:sz w:val="22"/>
          <w:szCs w:val="22"/>
          <w:u w:val="single"/>
        </w:rPr>
        <w:t>: GARANTÍAS Y SEGUROS</w:t>
      </w:r>
      <w:r w:rsidRPr="007A18BA">
        <w:rPr>
          <w:rFonts w:ascii="Tahoma" w:hAnsi="Tahoma" w:cs="Tahoma"/>
          <w:color w:val="244061" w:themeColor="accent1" w:themeShade="80"/>
          <w:sz w:val="22"/>
          <w:szCs w:val="22"/>
        </w:rPr>
        <w:t xml:space="preserve">.- Las garantías señaladas en la presente cláusula, </w:t>
      </w:r>
      <w:r w:rsidRPr="007A18BA">
        <w:rPr>
          <w:rFonts w:ascii="Tahoma" w:hAnsi="Tahoma" w:cs="Tahoma"/>
          <w:color w:val="244061" w:themeColor="accent1" w:themeShade="80"/>
          <w:sz w:val="22"/>
          <w:szCs w:val="22"/>
          <w:lang w:val="es-BO"/>
        </w:rPr>
        <w:t>será exigible y ejecutable de acuerdo a las leyes bolivianas</w:t>
      </w:r>
      <w:r w:rsidRPr="007A18BA">
        <w:rPr>
          <w:rFonts w:ascii="Tahoma" w:hAnsi="Tahoma" w:cs="Tahoma"/>
          <w:color w:val="244061" w:themeColor="accent1" w:themeShade="80"/>
          <w:sz w:val="22"/>
          <w:szCs w:val="22"/>
        </w:rPr>
        <w:t xml:space="preserve">, si </w:t>
      </w:r>
      <w:r w:rsidRPr="007A18BA">
        <w:rPr>
          <w:rFonts w:ascii="Tahoma" w:hAnsi="Tahoma" w:cs="Tahoma"/>
          <w:color w:val="244061" w:themeColor="accent1" w:themeShade="80"/>
          <w:sz w:val="22"/>
          <w:szCs w:val="22"/>
          <w:lang w:val="es-BO"/>
        </w:rPr>
        <w:t>el PROVEEDOR</w:t>
      </w:r>
      <w:r w:rsidRPr="007A18BA">
        <w:rPr>
          <w:rFonts w:ascii="Tahoma" w:hAnsi="Tahoma" w:cs="Tahoma"/>
          <w:color w:val="244061" w:themeColor="accent1" w:themeShade="8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26720080"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p>
    <w:p w14:paraId="7E89FC46" w14:textId="77777777" w:rsidR="00315D65" w:rsidRPr="007A18BA" w:rsidRDefault="00315D65" w:rsidP="003932ED">
      <w:pPr>
        <w:pStyle w:val="Prrafodelista"/>
        <w:numPr>
          <w:ilvl w:val="0"/>
          <w:numId w:val="41"/>
        </w:numPr>
        <w:jc w:val="both"/>
        <w:rPr>
          <w:rFonts w:ascii="Tahoma" w:hAnsi="Tahoma" w:cs="Tahoma"/>
          <w:color w:val="244061" w:themeColor="accent1" w:themeShade="80"/>
          <w:sz w:val="22"/>
          <w:szCs w:val="22"/>
        </w:rPr>
      </w:pPr>
      <w:r w:rsidRPr="007A18BA">
        <w:rPr>
          <w:rFonts w:ascii="Tahoma" w:hAnsi="Tahoma" w:cs="Tahoma"/>
          <w:b/>
          <w:bCs/>
          <w:color w:val="244061" w:themeColor="accent1" w:themeShade="80"/>
          <w:sz w:val="22"/>
          <w:szCs w:val="22"/>
          <w:u w:val="single"/>
        </w:rPr>
        <w:t>Garantía de Cumplimiento de Contrato</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Para garantizar el cumplimiento del presente contrato, el</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rPr>
        <w:t xml:space="preserve"> y a primer requerimiento, </w:t>
      </w:r>
      <w:r w:rsidRPr="007A18BA">
        <w:rPr>
          <w:rFonts w:ascii="Tahoma" w:hAnsi="Tahoma" w:cs="Tahoma"/>
          <w:color w:val="244061" w:themeColor="accent1" w:themeShade="80"/>
          <w:sz w:val="22"/>
          <w:szCs w:val="22"/>
        </w:rPr>
        <w:t>equivalente al diez por ciento (10%) del valor total del presente contrato.</w:t>
      </w:r>
    </w:p>
    <w:p w14:paraId="0E9FF81A" w14:textId="77777777" w:rsidR="00315D65" w:rsidRPr="007A18BA" w:rsidRDefault="00315D65" w:rsidP="00315D65">
      <w:pPr>
        <w:spacing w:before="120"/>
        <w:ind w:left="709" w:hanging="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highlight w:val="yellow"/>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A18BA">
        <w:rPr>
          <w:rFonts w:ascii="Tahoma" w:hAnsi="Tahoma" w:cs="Tahoma"/>
          <w:color w:val="244061" w:themeColor="accent1" w:themeShade="80"/>
          <w:sz w:val="22"/>
          <w:szCs w:val="22"/>
        </w:rPr>
        <w:t>.</w:t>
      </w:r>
    </w:p>
    <w:p w14:paraId="29FDBBDD" w14:textId="77777777" w:rsidR="00315D65" w:rsidRPr="007A18BA" w:rsidRDefault="00315D65" w:rsidP="003932ED">
      <w:pPr>
        <w:pStyle w:val="Prrafodelista"/>
        <w:numPr>
          <w:ilvl w:val="0"/>
          <w:numId w:val="35"/>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Garantía de Cumplimiento de Contrato</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Para garantizar el cumplimiento del presente contrato, el</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PROVEEDOR presentó a ENTEL S.A. la Boleta/Póliza de Garantía N° ……. emitida por el Banco……………………………….. por la suma de ……………………… (…………………………………… 00/100 …………………..) con vigencia a partir del ../../.. al ../../.., con la característica de renovable, irrevocable de ejecución inmediata</w:t>
      </w:r>
      <w:r w:rsidRPr="007A18BA">
        <w:rPr>
          <w:rFonts w:ascii="Tahoma" w:hAnsi="Tahoma" w:cs="Tahoma"/>
          <w:bCs/>
          <w:color w:val="244061" w:themeColor="accent1" w:themeShade="80"/>
          <w:sz w:val="22"/>
          <w:szCs w:val="22"/>
          <w:lang w:val="es-BO"/>
        </w:rPr>
        <w:t xml:space="preserve"> y a primer requerimiento, </w:t>
      </w:r>
      <w:r w:rsidRPr="007A18BA">
        <w:rPr>
          <w:rFonts w:ascii="Tahoma" w:hAnsi="Tahoma" w:cs="Tahoma"/>
          <w:color w:val="244061" w:themeColor="accent1" w:themeShade="80"/>
          <w:sz w:val="22"/>
          <w:szCs w:val="22"/>
          <w:lang w:val="es-BO"/>
        </w:rPr>
        <w:t>equivalente al diez por ciento (10%) del valor total del presente contrato.</w:t>
      </w:r>
    </w:p>
    <w:p w14:paraId="061CCC87" w14:textId="77777777" w:rsidR="00315D65" w:rsidRPr="007A18BA" w:rsidRDefault="00315D65" w:rsidP="003932ED">
      <w:pPr>
        <w:pStyle w:val="Prrafodelista"/>
        <w:numPr>
          <w:ilvl w:val="0"/>
          <w:numId w:val="35"/>
        </w:num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Garantía de Calidad de Servicios</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El PROVEEDOR garantiza la calidad de los servicios ejecutados objeto del presente contrato por el periodo de …. (…) año/S computable a partir de la emisión del Certificado de Aceptación Provisional</w:t>
      </w:r>
      <w:r w:rsidRPr="007A18BA">
        <w:rPr>
          <w:rFonts w:ascii="Tahoma" w:hAnsi="Tahoma" w:cs="Tahoma"/>
          <w:b/>
          <w:color w:val="244061" w:themeColor="accent1" w:themeShade="80"/>
          <w:sz w:val="22"/>
          <w:szCs w:val="22"/>
          <w:lang w:val="es-BO"/>
        </w:rPr>
        <w:t>.(ESTO DEBERÁ ESTAR EXPRESAMENTE DETALLADO EN LOS TERMINOS BASICOS DE CONTRATACIÓN, CASO CONTRARIO NO SE INCLUIRÁ)</w:t>
      </w:r>
    </w:p>
    <w:p w14:paraId="19DF1636" w14:textId="77777777" w:rsidR="00315D65" w:rsidRPr="007A18BA" w:rsidRDefault="00315D65" w:rsidP="003932ED">
      <w:pPr>
        <w:pStyle w:val="Prrafodelista"/>
        <w:numPr>
          <w:ilvl w:val="0"/>
          <w:numId w:val="36"/>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color w:val="244061" w:themeColor="accent1" w:themeShade="80"/>
          <w:spacing w:val="-3"/>
          <w:sz w:val="22"/>
          <w:szCs w:val="22"/>
        </w:rPr>
        <w:t>Póliza de Responsabilidad Civil.-</w:t>
      </w:r>
      <w:r w:rsidRPr="007A18BA">
        <w:rPr>
          <w:rFonts w:ascii="Tahoma" w:hAnsi="Tahoma" w:cs="Tahoma"/>
          <w:iCs/>
          <w:color w:val="244061" w:themeColor="accent1" w:themeShade="8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1E63CDD1" w14:textId="77777777" w:rsidR="00315D65" w:rsidRPr="007A18BA" w:rsidRDefault="00315D65" w:rsidP="003932ED">
      <w:pPr>
        <w:pStyle w:val="Prrafodelista"/>
        <w:numPr>
          <w:ilvl w:val="0"/>
          <w:numId w:val="36"/>
        </w:numPr>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iCs/>
          <w:color w:val="244061" w:themeColor="accent1" w:themeShade="80"/>
          <w:sz w:val="22"/>
          <w:szCs w:val="22"/>
        </w:rPr>
        <w:t>Póliza de Seguro Contra Accidentes.-</w:t>
      </w:r>
      <w:r w:rsidRPr="007A18BA">
        <w:rPr>
          <w:rFonts w:ascii="Tahoma" w:hAnsi="Tahoma" w:cs="Tahoma"/>
          <w:iCs/>
          <w:color w:val="244061" w:themeColor="accent1" w:themeShade="80"/>
          <w:sz w:val="22"/>
          <w:szCs w:val="22"/>
        </w:rPr>
        <w:t xml:space="preserve"> El</w:t>
      </w:r>
      <w:r w:rsidRPr="007A18BA">
        <w:rPr>
          <w:rFonts w:ascii="Tahoma" w:hAnsi="Tahoma" w:cs="Tahoma"/>
          <w:b/>
          <w:iCs/>
          <w:color w:val="244061" w:themeColor="accent1" w:themeShade="80"/>
          <w:sz w:val="22"/>
          <w:szCs w:val="22"/>
        </w:rPr>
        <w:t xml:space="preserve"> </w:t>
      </w:r>
      <w:r w:rsidRPr="007A18BA">
        <w:rPr>
          <w:rFonts w:ascii="Tahoma" w:hAnsi="Tahoma" w:cs="Tahoma"/>
          <w:iCs/>
          <w:color w:val="244061" w:themeColor="accent1" w:themeShade="80"/>
          <w:sz w:val="22"/>
          <w:szCs w:val="22"/>
        </w:rPr>
        <w:t>PROVEEDOR, durante la vigencia del presente Contrato cubrirá los riesgos por accidentes de su personal, con una Póliza de Seguro Contra Accidentes de Trabajo.</w:t>
      </w:r>
    </w:p>
    <w:p w14:paraId="75DB873D"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DÉCIMA: </w:t>
      </w:r>
      <w:r w:rsidRPr="007A18BA">
        <w:rPr>
          <w:rFonts w:ascii="Tahoma" w:hAnsi="Tahoma" w:cs="Tahoma"/>
          <w:b/>
          <w:color w:val="244061" w:themeColor="accent1" w:themeShade="80"/>
          <w:sz w:val="22"/>
          <w:szCs w:val="22"/>
          <w:u w:val="single"/>
        </w:rPr>
        <w:t>CALIDAD DEL SERVICIO</w:t>
      </w:r>
      <w:r w:rsidRPr="007A18BA">
        <w:rPr>
          <w:rFonts w:ascii="Tahoma" w:hAnsi="Tahoma" w:cs="Tahoma"/>
          <w:b/>
          <w:color w:val="244061" w:themeColor="accent1" w:themeShade="80"/>
          <w:sz w:val="22"/>
          <w:szCs w:val="22"/>
        </w:rPr>
        <w:t xml:space="preserve">.- </w:t>
      </w:r>
      <w:r w:rsidRPr="007A18BA">
        <w:rPr>
          <w:rFonts w:ascii="Tahoma" w:hAnsi="Tahoma" w:cs="Tahoma"/>
          <w:color w:val="244061" w:themeColor="accent1" w:themeShade="80"/>
          <w:sz w:val="22"/>
          <w:szCs w:val="22"/>
        </w:rPr>
        <w:t>El PROVEEDOR será responsable de la calidad del servicio que provee, de acuerdo a los siguientes términos:</w:t>
      </w:r>
    </w:p>
    <w:p w14:paraId="01E037D5"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10.1</w:t>
      </w:r>
      <w:r w:rsidRPr="007A18BA">
        <w:rPr>
          <w:rFonts w:ascii="Tahoma" w:hAnsi="Tahoma" w:cs="Tahoma"/>
          <w:color w:val="244061" w:themeColor="accent1" w:themeShade="80"/>
          <w:sz w:val="22"/>
          <w:szCs w:val="22"/>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11CAA5D9"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10.2</w:t>
      </w:r>
      <w:r w:rsidRPr="007A18BA">
        <w:rPr>
          <w:rFonts w:ascii="Tahoma" w:hAnsi="Tahoma" w:cs="Tahoma"/>
          <w:color w:val="244061" w:themeColor="accent1" w:themeShade="80"/>
          <w:sz w:val="22"/>
          <w:szCs w:val="22"/>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2649238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10.3</w:t>
      </w:r>
      <w:r w:rsidRPr="007A18BA">
        <w:rPr>
          <w:rFonts w:ascii="Tahoma" w:hAnsi="Tahoma" w:cs="Tahoma"/>
          <w:color w:val="244061" w:themeColor="accent1" w:themeShade="80"/>
          <w:sz w:val="22"/>
          <w:szCs w:val="22"/>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5EE54E55"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10.4</w:t>
      </w:r>
      <w:r w:rsidRPr="007A18BA">
        <w:rPr>
          <w:rFonts w:ascii="Tahoma" w:hAnsi="Tahoma" w:cs="Tahoma"/>
          <w:color w:val="244061" w:themeColor="accent1" w:themeShade="80"/>
          <w:sz w:val="22"/>
          <w:szCs w:val="22"/>
        </w:rPr>
        <w:tab/>
        <w:t>Solucionados todos los reclamos y observaciones, ENTEL S.A. emitirá el Certificado de Control de Calidad, documento indispensable para efectuar los pagos en favor del PROVEEDOR</w:t>
      </w:r>
    </w:p>
    <w:p w14:paraId="1DFAED9F" w14:textId="77777777" w:rsidR="00315D65" w:rsidRPr="007A18BA" w:rsidRDefault="00315D65" w:rsidP="00315D65">
      <w:pPr>
        <w:spacing w:before="120"/>
        <w:contextualSpacing/>
        <w:jc w:val="both"/>
        <w:rPr>
          <w:rFonts w:ascii="Tahoma" w:hAnsi="Tahoma" w:cs="Tahoma"/>
          <w:color w:val="244061" w:themeColor="accent1" w:themeShade="80"/>
          <w:sz w:val="22"/>
          <w:szCs w:val="22"/>
        </w:rPr>
      </w:pPr>
      <w:r w:rsidRPr="007A18BA">
        <w:rPr>
          <w:rFonts w:ascii="Tahoma" w:hAnsi="Tahoma" w:cs="Tahoma"/>
          <w:b/>
          <w:color w:val="244061" w:themeColor="accent1" w:themeShade="80"/>
          <w:sz w:val="22"/>
          <w:szCs w:val="22"/>
          <w:u w:val="single"/>
        </w:rPr>
        <w:t>DÉCIMA PRIMERA: OBLIGACIONES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Al margen de las obligaciones establecidas en las cláusulas precedentes, las Partes se comprometen a cumplir las siguientes:</w:t>
      </w:r>
    </w:p>
    <w:p w14:paraId="3E7A9EF7"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 xml:space="preserve">11.1. </w:t>
      </w:r>
      <w:r w:rsidRPr="007A18BA">
        <w:rPr>
          <w:rFonts w:ascii="Tahoma" w:hAnsi="Tahoma" w:cs="Tahoma"/>
          <w:color w:val="244061" w:themeColor="accent1" w:themeShade="80"/>
          <w:sz w:val="22"/>
          <w:szCs w:val="22"/>
          <w:lang w:val="es-BO"/>
        </w:rPr>
        <w:t>El PROVEEDOR:</w:t>
      </w:r>
    </w:p>
    <w:p w14:paraId="01313809"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 caso de existir dudas sobre los servicios objeto del presente contrato, consultar en forma inmediata y oportunamente a la supervisión de ENTEL S.A.</w:t>
      </w:r>
    </w:p>
    <w:p w14:paraId="583F5DA0"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Custodiar y resguardar la integridad de los accesorios en todo momento mediante el uso de herramientas, métodos adecuados de conservación.</w:t>
      </w:r>
    </w:p>
    <w:p w14:paraId="11F7B159"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Contar con garantías y seguros para el cumplimiento del presente contrato en previsión y resguardo de su personal o daño a terceros.</w:t>
      </w:r>
    </w:p>
    <w:p w14:paraId="665B69B0"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Presentar y entregar toda la documentación técnica solicitada de acuerdo a lo requerido por ENTEL S.A.</w:t>
      </w:r>
    </w:p>
    <w:p w14:paraId="5BF27448"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Durante la ejecución del contrato, deberá contar con el suficiente personal técnico calificado y con experiencia certificada para cumplir con el objeto del presente contrato.</w:t>
      </w:r>
    </w:p>
    <w:p w14:paraId="7F63C4D8"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18398BE"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208777AF"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Su personal en tanto y cuanto se encuentre en ambientes, vehículos, predios, etc. de ENTEL S.A. deberá cumplir con todos los procedimientos y normas de seguridad establecidas por ENTEL S.A.</w:t>
      </w:r>
    </w:p>
    <w:p w14:paraId="08073311" w14:textId="77777777" w:rsidR="00315D65" w:rsidRPr="007A18BA" w:rsidRDefault="00315D65" w:rsidP="003932ED">
      <w:pPr>
        <w:pStyle w:val="Prrafodelista"/>
        <w:numPr>
          <w:ilvl w:val="2"/>
          <w:numId w:val="38"/>
        </w:numPr>
        <w:spacing w:before="120"/>
        <w:ind w:left="1418" w:hanging="862"/>
        <w:contextualSpacing/>
        <w:jc w:val="both"/>
        <w:rPr>
          <w:rFonts w:ascii="Tahoma" w:eastAsia="Calibri" w:hAnsi="Tahoma" w:cs="Tahoma"/>
          <w:color w:val="244061" w:themeColor="accent1" w:themeShade="80"/>
          <w:sz w:val="22"/>
          <w:szCs w:val="22"/>
        </w:rPr>
      </w:pPr>
      <w:r w:rsidRPr="007A18BA">
        <w:rPr>
          <w:rFonts w:ascii="Tahoma" w:hAnsi="Tahoma" w:cs="Tahoma"/>
          <w:color w:val="244061" w:themeColor="accent1" w:themeShade="80"/>
          <w:sz w:val="22"/>
          <w:szCs w:val="22"/>
        </w:rPr>
        <w:t>Durante la ejecución del contrato y el periodo de garantía proporcionará un toll free para que ENTEL S.A. efectúe cualquier consulta que requiera.</w:t>
      </w:r>
    </w:p>
    <w:p w14:paraId="173ED963" w14:textId="77777777" w:rsidR="00315D65" w:rsidRPr="007A18BA" w:rsidRDefault="00315D65" w:rsidP="00315D65">
      <w:pPr>
        <w:tabs>
          <w:tab w:val="num" w:pos="-1985"/>
        </w:tabs>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11.2</w:t>
      </w:r>
      <w:r w:rsidRPr="007A18BA">
        <w:rPr>
          <w:rFonts w:ascii="Tahoma" w:hAnsi="Tahoma" w:cs="Tahoma"/>
          <w:color w:val="244061" w:themeColor="accent1" w:themeShade="80"/>
          <w:sz w:val="22"/>
          <w:szCs w:val="22"/>
        </w:rPr>
        <w:tab/>
        <w:t>ENTEL S.A.:</w:t>
      </w:r>
    </w:p>
    <w:p w14:paraId="61266602" w14:textId="77777777" w:rsidR="00315D65" w:rsidRPr="007A18BA" w:rsidRDefault="00315D65" w:rsidP="00315D65">
      <w:pPr>
        <w:spacing w:before="120"/>
        <w:ind w:left="1418" w:hanging="851"/>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rPr>
        <w:t>11.2.1</w:t>
      </w:r>
      <w:r w:rsidRPr="007A18BA">
        <w:rPr>
          <w:rFonts w:ascii="Tahoma" w:hAnsi="Tahoma" w:cs="Tahoma"/>
          <w:color w:val="244061" w:themeColor="accent1" w:themeShade="80"/>
          <w:sz w:val="22"/>
          <w:szCs w:val="22"/>
        </w:rPr>
        <w:tab/>
      </w:r>
      <w:r w:rsidRPr="007A18BA">
        <w:rPr>
          <w:rFonts w:ascii="Tahoma" w:hAnsi="Tahoma" w:cs="Tahoma"/>
          <w:color w:val="244061" w:themeColor="accent1" w:themeShade="80"/>
          <w:sz w:val="22"/>
          <w:szCs w:val="22"/>
          <w:lang w:val="es-BO"/>
        </w:rPr>
        <w:t>Efectuar a favor del PROVEEDOR, el/los correspondiente/s pago/s por el objeto del presente contrato.</w:t>
      </w:r>
    </w:p>
    <w:p w14:paraId="192439AA" w14:textId="77777777" w:rsidR="00315D65" w:rsidRPr="007A18BA" w:rsidRDefault="00315D65" w:rsidP="00315D65">
      <w:pPr>
        <w:tabs>
          <w:tab w:val="num" w:pos="-1985"/>
        </w:tabs>
        <w:spacing w:before="120"/>
        <w:ind w:left="1418" w:hanging="851"/>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lastRenderedPageBreak/>
        <w:t>11.2.2</w:t>
      </w:r>
      <w:r w:rsidRPr="007A18BA">
        <w:rPr>
          <w:rFonts w:ascii="Tahoma" w:hAnsi="Tahoma" w:cs="Tahoma"/>
          <w:color w:val="244061" w:themeColor="accent1" w:themeShade="80"/>
          <w:sz w:val="22"/>
          <w:szCs w:val="22"/>
        </w:rPr>
        <w:tab/>
        <w:t>Proporcionar al personal del PROVEEDOR las autorizaciones para el ingreso y uso de ambientes, si corresponde.</w:t>
      </w:r>
    </w:p>
    <w:p w14:paraId="1DC4E78E" w14:textId="77777777" w:rsidR="00315D65" w:rsidRPr="007A18BA" w:rsidRDefault="00315D65" w:rsidP="00315D65">
      <w:pPr>
        <w:pStyle w:val="Ttulo1"/>
        <w:spacing w:before="120"/>
        <w:ind w:right="-1"/>
        <w:contextualSpacing/>
        <w:jc w:val="both"/>
        <w:rPr>
          <w:rFonts w:cs="Tahoma"/>
          <w:b w:val="0"/>
          <w:iCs/>
          <w:color w:val="244061" w:themeColor="accent1" w:themeShade="80"/>
          <w:spacing w:val="-3"/>
          <w:lang w:val="es-BO"/>
        </w:rPr>
      </w:pPr>
      <w:r w:rsidRPr="007A18BA">
        <w:rPr>
          <w:rFonts w:cs="Tahoma"/>
          <w:color w:val="244061" w:themeColor="accent1" w:themeShade="80"/>
        </w:rPr>
        <w:t xml:space="preserve">DÉCIMA SEGUNDA: SUPERVISIÓN.- </w:t>
      </w:r>
      <w:r w:rsidRPr="007A18BA">
        <w:rPr>
          <w:rFonts w:cs="Tahoma"/>
          <w:b w:val="0"/>
          <w:iCs/>
          <w:color w:val="244061" w:themeColor="accent1" w:themeShade="80"/>
          <w:spacing w:val="-3"/>
          <w:lang w:val="es-BO"/>
        </w:rPr>
        <w:t>La responsabilidad de supervisión, fiscalización y verificación del cumplimiento del presente contrato por parte de ENTEL S.A. estará a cargo de la Subgerencia de ……………………… dependiente de la Gerencia Nacional de …………………</w:t>
      </w:r>
    </w:p>
    <w:p w14:paraId="25F4004A"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rPr>
        <w:t>DÉCIMA TERCERA: MULTAS</w:t>
      </w:r>
      <w:r w:rsidRPr="007A18BA">
        <w:rPr>
          <w:rFonts w:ascii="Tahoma" w:hAnsi="Tahoma" w:cs="Tahoma"/>
          <w:b/>
          <w:color w:val="244061" w:themeColor="accent1" w:themeShade="80"/>
          <w:sz w:val="22"/>
          <w:szCs w:val="22"/>
        </w:rPr>
        <w:t>.-</w:t>
      </w:r>
      <w:r w:rsidRPr="007A18BA">
        <w:rPr>
          <w:rFonts w:ascii="Tahoma" w:hAnsi="Tahoma" w:cs="Tahoma"/>
          <w:color w:val="244061" w:themeColor="accent1" w:themeShade="80"/>
          <w:sz w:val="22"/>
          <w:szCs w:val="22"/>
        </w:rPr>
        <w:t xml:space="preserve"> </w:t>
      </w:r>
      <w:r w:rsidRPr="007A18BA">
        <w:rPr>
          <w:rFonts w:ascii="Tahoma" w:hAnsi="Tahoma" w:cs="Tahoma"/>
          <w:color w:val="244061" w:themeColor="accent1" w:themeShade="80"/>
          <w:sz w:val="22"/>
          <w:szCs w:val="22"/>
          <w:lang w:val="es-BO"/>
        </w:rPr>
        <w:t>En casos de incumplimiento de plazos del PROVEEDOR en la entrega de los servicios objeto del presente contrato, ENTEL S.A. aplicará las siguientes multas:</w:t>
      </w:r>
    </w:p>
    <w:p w14:paraId="1CBBD839"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13.1</w:t>
      </w:r>
      <w:r w:rsidRPr="007A18BA">
        <w:rPr>
          <w:rFonts w:ascii="Tahoma" w:hAnsi="Tahoma" w:cs="Tahoma"/>
          <w:color w:val="244061" w:themeColor="accent1" w:themeShade="80"/>
          <w:sz w:val="22"/>
          <w:szCs w:val="22"/>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6D62C52A"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13.2</w:t>
      </w:r>
      <w:r w:rsidRPr="007A18BA">
        <w:rPr>
          <w:rFonts w:ascii="Tahoma" w:hAnsi="Tahoma" w:cs="Tahoma"/>
          <w:color w:val="244061" w:themeColor="accent1" w:themeShade="80"/>
          <w:sz w:val="22"/>
          <w:szCs w:val="22"/>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132E0E3"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lang w:val="es-BO"/>
        </w:rPr>
        <w:t>13.3</w:t>
      </w:r>
      <w:r w:rsidRPr="007A18BA">
        <w:rPr>
          <w:rFonts w:ascii="Tahoma" w:hAnsi="Tahoma" w:cs="Tahoma"/>
          <w:color w:val="244061" w:themeColor="accent1" w:themeShade="8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17EA0510" w14:textId="77777777" w:rsidR="00315D65" w:rsidRPr="007A18BA" w:rsidRDefault="00315D65" w:rsidP="00315D65">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DÉCIMA CUARTA:</w:t>
      </w:r>
      <w:r w:rsidRPr="007A18BA">
        <w:rPr>
          <w:rFonts w:ascii="Tahoma" w:hAnsi="Tahoma" w:cs="Tahoma"/>
          <w:b/>
          <w:bCs/>
          <w:color w:val="244061" w:themeColor="accent1" w:themeShade="80"/>
          <w:sz w:val="22"/>
          <w:szCs w:val="22"/>
          <w:u w:val="single"/>
          <w:lang w:val="es-BO"/>
        </w:rPr>
        <w:t xml:space="preserve"> SOLUCIÓN DE CONTROVERSIAS</w:t>
      </w:r>
      <w:r w:rsidRPr="007A18BA">
        <w:rPr>
          <w:rFonts w:ascii="Tahoma" w:hAnsi="Tahoma" w:cs="Tahoma"/>
          <w:color w:val="244061" w:themeColor="accent1" w:themeShade="8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07D0EAD1"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74CD1526"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b/>
          <w:bCs/>
          <w:color w:val="244061" w:themeColor="accent1" w:themeShade="80"/>
          <w:sz w:val="22"/>
          <w:szCs w:val="22"/>
          <w:u w:val="single"/>
        </w:rPr>
        <w:t>DÉCIMA QUINTA: NORMAS SOCIO LABORALES</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AB1445B"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D984EB7"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eastAsia="Calibri" w:hAnsi="Tahoma" w:cs="Tahoma"/>
          <w:color w:val="244061" w:themeColor="accent1" w:themeShade="80"/>
          <w:sz w:val="22"/>
          <w:szCs w:val="22"/>
        </w:rPr>
      </w:pPr>
      <w:r w:rsidRPr="007A18BA">
        <w:rPr>
          <w:rFonts w:ascii="Tahoma" w:eastAsia="Calibri" w:hAnsi="Tahoma" w:cs="Tahoma"/>
          <w:color w:val="244061" w:themeColor="accent1" w:themeShade="80"/>
          <w:sz w:val="22"/>
          <w:szCs w:val="22"/>
        </w:rPr>
        <w:t xml:space="preserve">El PROVEEDOR será responsable de gestionar y obtener la habilitación laboral en Bolivia para su personal extranjero que ingresen al país para el cumplimiento del objeto del </w:t>
      </w:r>
      <w:r w:rsidRPr="007A18BA">
        <w:rPr>
          <w:rFonts w:ascii="Tahoma" w:eastAsia="Calibri" w:hAnsi="Tahoma" w:cs="Tahoma"/>
          <w:color w:val="244061" w:themeColor="accent1" w:themeShade="80"/>
          <w:sz w:val="22"/>
          <w:szCs w:val="22"/>
        </w:rPr>
        <w:lastRenderedPageBreak/>
        <w:t>presente contrato. Debiendo para tal efecto contar con todos los seguros establecidos por Ley, deslindando a ENTEL S.A. de cualquier responsabilidad inherente.</w:t>
      </w:r>
    </w:p>
    <w:p w14:paraId="5710C5D4"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eastAsia="Calibri" w:hAnsi="Tahoma" w:cs="Tahoma"/>
          <w:color w:val="244061" w:themeColor="accent1" w:themeShade="80"/>
          <w:sz w:val="22"/>
          <w:szCs w:val="22"/>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39823FE4" w14:textId="77777777" w:rsidR="00315D65" w:rsidRPr="007A18BA" w:rsidRDefault="00315D65" w:rsidP="00315D65">
      <w:pPr>
        <w:widowControl w:val="0"/>
        <w:suppressLineNumbers/>
        <w:tabs>
          <w:tab w:val="decimal" w:pos="-2835"/>
          <w:tab w:val="left" w:pos="851"/>
        </w:tabs>
        <w:suppressAutoHyphens/>
        <w:spacing w:before="120"/>
        <w:contextualSpacing/>
        <w:jc w:val="both"/>
        <w:rPr>
          <w:rFonts w:ascii="Tahoma" w:hAnsi="Tahoma" w:cs="Tahoma"/>
          <w:color w:val="244061" w:themeColor="accent1" w:themeShade="80"/>
          <w:spacing w:val="-3"/>
          <w:sz w:val="22"/>
          <w:szCs w:val="22"/>
        </w:rPr>
      </w:pPr>
      <w:r w:rsidRPr="007A18BA">
        <w:rPr>
          <w:rFonts w:ascii="Tahoma" w:hAnsi="Tahoma" w:cs="Tahoma"/>
          <w:color w:val="244061" w:themeColor="accent1" w:themeShade="8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54D9DA8E"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SEXTA: NORMAS DE SEGURIDAD Y MEDIO AMBIENTE</w:t>
      </w:r>
      <w:r w:rsidRPr="007A18BA">
        <w:rPr>
          <w:rFonts w:ascii="Tahoma" w:hAnsi="Tahoma" w:cs="Tahoma"/>
          <w:bCs/>
          <w:color w:val="244061" w:themeColor="accent1" w:themeShade="80"/>
          <w:sz w:val="22"/>
          <w:szCs w:val="22"/>
        </w:rPr>
        <w:t xml:space="preserve">.- El PROVEEDOR se compromete a cumplir estrictamente con todas las disposiciones sobre Higiene, Seguridad Ocupacional y Bienestar. </w:t>
      </w:r>
    </w:p>
    <w:p w14:paraId="44A2536D"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2674E46" w14:textId="77777777" w:rsidR="00315D65" w:rsidRPr="007A18BA" w:rsidRDefault="00315D65" w:rsidP="00315D65">
      <w:pPr>
        <w:spacing w:before="120"/>
        <w:contextualSpacing/>
        <w:jc w:val="both"/>
        <w:rPr>
          <w:rFonts w:ascii="Tahoma" w:hAnsi="Tahoma" w:cs="Tahoma"/>
          <w:bCs/>
          <w:color w:val="244061" w:themeColor="accent1" w:themeShade="80"/>
          <w:sz w:val="22"/>
          <w:szCs w:val="22"/>
        </w:rPr>
      </w:pPr>
      <w:r w:rsidRPr="007A18BA">
        <w:rPr>
          <w:rFonts w:ascii="Tahoma" w:hAnsi="Tahoma" w:cs="Tahoma"/>
          <w:b/>
          <w:bCs/>
          <w:color w:val="244061" w:themeColor="accent1" w:themeShade="80"/>
          <w:sz w:val="22"/>
          <w:szCs w:val="22"/>
          <w:u w:val="single"/>
        </w:rPr>
        <w:t>DÉCIMA SÉPTIMA: CASO FORTUITO O FUERZA MAYOR</w:t>
      </w:r>
      <w:r w:rsidRPr="007A18BA">
        <w:rPr>
          <w:rFonts w:ascii="Tahoma" w:hAnsi="Tahoma" w:cs="Tahoma"/>
          <w:b/>
          <w:bCs/>
          <w:color w:val="244061" w:themeColor="accent1" w:themeShade="80"/>
          <w:sz w:val="22"/>
          <w:szCs w:val="22"/>
        </w:rPr>
        <w:t>.-</w:t>
      </w:r>
      <w:r w:rsidRPr="007A18BA">
        <w:rPr>
          <w:rFonts w:ascii="Tahoma" w:hAnsi="Tahoma" w:cs="Tahoma"/>
          <w:bCs/>
          <w:color w:val="244061" w:themeColor="accent1" w:themeShade="8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70328674"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Cs/>
          <w:color w:val="244061" w:themeColor="accent1" w:themeShade="8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5D5D04BA" w14:textId="77777777" w:rsidR="00315D65" w:rsidRPr="007A18BA" w:rsidRDefault="00315D65" w:rsidP="00315D65">
      <w:pPr>
        <w:autoSpaceDE w:val="0"/>
        <w:autoSpaceDN w:val="0"/>
        <w:adjustRightInd w:val="0"/>
        <w:spacing w:before="120"/>
        <w:contextualSpacing/>
        <w:jc w:val="both"/>
        <w:rPr>
          <w:rFonts w:ascii="Tahoma" w:hAnsi="Tahoma" w:cs="Tahoma"/>
          <w:iCs/>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DÉCIMA OCTAVA: PROHIBICIÓN DE COMPETENCIA</w:t>
      </w:r>
      <w:r w:rsidRPr="007A18BA">
        <w:rPr>
          <w:rFonts w:ascii="Tahoma" w:hAnsi="Tahoma" w:cs="Tahoma"/>
          <w:bCs/>
          <w:color w:val="244061" w:themeColor="accent1" w:themeShade="80"/>
          <w:sz w:val="22"/>
          <w:szCs w:val="22"/>
        </w:rPr>
        <w:t xml:space="preserve">.- </w:t>
      </w:r>
      <w:r w:rsidRPr="007A18BA">
        <w:rPr>
          <w:rFonts w:ascii="Tahoma" w:hAnsi="Tahoma" w:cs="Tahoma"/>
          <w:color w:val="244061" w:themeColor="accent1" w:themeShade="80"/>
          <w:sz w:val="22"/>
          <w:szCs w:val="22"/>
          <w:lang w:val="es-BO" w:eastAsia="es-BO"/>
        </w:rPr>
        <w:t>El PROVEEDOR</w:t>
      </w:r>
      <w:r w:rsidRPr="007A18BA">
        <w:rPr>
          <w:rFonts w:ascii="Tahoma" w:hAnsi="Tahoma" w:cs="Tahoma"/>
          <w:iCs/>
          <w:color w:val="244061" w:themeColor="accent1" w:themeShade="8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A18BA">
        <w:rPr>
          <w:rFonts w:ascii="Tahoma" w:hAnsi="Tahoma" w:cs="Tahoma"/>
          <w:b/>
          <w:iCs/>
          <w:color w:val="244061" w:themeColor="accent1" w:themeShade="80"/>
          <w:sz w:val="22"/>
          <w:szCs w:val="22"/>
          <w:lang w:val="es-BO" w:eastAsia="es-BO"/>
        </w:rPr>
        <w:t>(ESTA CLÁUSULA SOLO APLICA A PROVEEDORES DE BIENES Y SERVICIOS RELACIONADOS CON EL RUBRO DE ENTEL S.A., NO APLICA PARA OTROS).</w:t>
      </w:r>
    </w:p>
    <w:p w14:paraId="548B45AF" w14:textId="77777777" w:rsidR="00315D65" w:rsidRPr="007A18BA" w:rsidRDefault="00315D65" w:rsidP="00315D65">
      <w:pPr>
        <w:spacing w:before="120"/>
        <w:contextualSpacing/>
        <w:jc w:val="both"/>
        <w:rPr>
          <w:rFonts w:ascii="Tahoma" w:hAnsi="Tahoma" w:cs="Tahoma"/>
          <w:iCs/>
          <w:color w:val="244061" w:themeColor="accent1" w:themeShade="80"/>
          <w:sz w:val="22"/>
          <w:szCs w:val="22"/>
          <w:lang w:val="es-BO"/>
        </w:rPr>
      </w:pPr>
      <w:r w:rsidRPr="007A18BA">
        <w:rPr>
          <w:rFonts w:ascii="Tahoma" w:hAnsi="Tahoma" w:cs="Tahoma"/>
          <w:b/>
          <w:color w:val="244061" w:themeColor="accent1" w:themeShade="80"/>
          <w:sz w:val="22"/>
          <w:szCs w:val="22"/>
          <w:u w:val="single"/>
          <w:lang w:val="es-BO" w:eastAsia="es-BO"/>
        </w:rPr>
        <w:t>DÉCIMA NOVENA: ENMIENDAS COMPLEMENTARIAS Y MODIFICACIONES</w:t>
      </w:r>
      <w:r w:rsidRPr="007A18BA">
        <w:rPr>
          <w:rFonts w:ascii="Tahoma" w:hAnsi="Tahoma" w:cs="Tahoma"/>
          <w:b/>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DFD3CE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color w:val="244061" w:themeColor="accent1" w:themeShade="80"/>
          <w:sz w:val="22"/>
          <w:szCs w:val="22"/>
          <w:u w:val="single"/>
          <w:lang w:val="es-BO" w:eastAsia="es-BO"/>
        </w:rPr>
        <w:lastRenderedPageBreak/>
        <w:t>VIGÉSIMA: PROHIBICIÓN DE TRANSFERENCIA O SUBROGACIÓN</w:t>
      </w:r>
      <w:r w:rsidRPr="007A18BA">
        <w:rPr>
          <w:rFonts w:ascii="Tahoma" w:hAnsi="Tahoma" w:cs="Tahoma"/>
          <w:b/>
          <w:color w:val="244061" w:themeColor="accent1" w:themeShade="80"/>
          <w:sz w:val="22"/>
          <w:szCs w:val="22"/>
          <w:lang w:val="es-BO" w:eastAsia="es-BO"/>
        </w:rPr>
        <w:t>.-</w:t>
      </w:r>
      <w:r w:rsidRPr="007A18BA">
        <w:rPr>
          <w:rFonts w:ascii="Tahoma" w:hAnsi="Tahoma" w:cs="Tahoma"/>
          <w:color w:val="244061" w:themeColor="accent1" w:themeShade="80"/>
          <w:sz w:val="22"/>
          <w:szCs w:val="22"/>
          <w:lang w:val="es-BO" w:eastAsia="es-BO"/>
        </w:rPr>
        <w:t xml:space="preserve"> </w:t>
      </w:r>
      <w:r w:rsidRPr="007A18BA">
        <w:rPr>
          <w:rFonts w:ascii="Tahoma" w:hAnsi="Tahoma" w:cs="Tahoma"/>
          <w:iCs/>
          <w:color w:val="244061" w:themeColor="accent1" w:themeShade="8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A18BA">
        <w:rPr>
          <w:rFonts w:ascii="Tahoma" w:hAnsi="Tahoma" w:cs="Tahoma"/>
          <w:color w:val="244061" w:themeColor="accent1" w:themeShade="80"/>
          <w:sz w:val="22"/>
          <w:szCs w:val="22"/>
          <w:lang w:val="es-BO" w:eastAsia="es-BO"/>
        </w:rPr>
        <w:t xml:space="preserve"> y el inicio de las acciones legales respectivas.</w:t>
      </w:r>
    </w:p>
    <w:p w14:paraId="7716BDE3" w14:textId="77777777" w:rsidR="00315D65" w:rsidRPr="007A18BA" w:rsidRDefault="00315D65" w:rsidP="00315D65">
      <w:pPr>
        <w:tabs>
          <w:tab w:val="left" w:pos="-2977"/>
        </w:tabs>
        <w:spacing w:before="120"/>
        <w:contextualSpacing/>
        <w:jc w:val="both"/>
        <w:rPr>
          <w:rFonts w:ascii="Tahoma" w:hAnsi="Tahoma" w:cs="Tahoma"/>
          <w:b/>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PRIMERA: RESOLUCIÓN</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presente contrato podrá ser resuelto por las siguientes causales:</w:t>
      </w:r>
    </w:p>
    <w:p w14:paraId="3E7FA86C"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w:t>
      </w:r>
      <w:r w:rsidRPr="007A18BA">
        <w:rPr>
          <w:rFonts w:ascii="Tahoma" w:hAnsi="Tahoma" w:cs="Tahoma"/>
          <w:color w:val="244061" w:themeColor="accent1" w:themeShade="80"/>
          <w:sz w:val="22"/>
          <w:szCs w:val="22"/>
          <w:lang w:val="es-BO"/>
        </w:rPr>
        <w:tab/>
        <w:t>Por ENTEL S.A.:</w:t>
      </w:r>
    </w:p>
    <w:p w14:paraId="426D13EC"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21.1.1</w:t>
      </w:r>
      <w:r w:rsidRPr="007A18BA">
        <w:rPr>
          <w:rFonts w:ascii="Tahoma" w:hAnsi="Tahoma" w:cs="Tahoma"/>
          <w:color w:val="244061" w:themeColor="accent1" w:themeShade="80"/>
          <w:sz w:val="22"/>
          <w:szCs w:val="22"/>
          <w:lang w:val="es-BO"/>
        </w:rPr>
        <w:tab/>
        <w:t>Cuando el PROVEEDOR, incurra en negligencia o cometa incumplimiento de sus obligaciones objeto del presente contrato.</w:t>
      </w:r>
    </w:p>
    <w:p w14:paraId="6DA212A8"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21.1.2</w:t>
      </w:r>
      <w:r w:rsidRPr="007A18BA">
        <w:rPr>
          <w:rFonts w:ascii="Tahoma" w:hAnsi="Tahoma" w:cs="Tahoma"/>
          <w:color w:val="244061" w:themeColor="accent1" w:themeShade="80"/>
          <w:sz w:val="22"/>
          <w:szCs w:val="22"/>
          <w:lang w:val="es-BO"/>
        </w:rPr>
        <w:tab/>
        <w:t>Quiebra declarada del PROVEEDOR.</w:t>
      </w:r>
    </w:p>
    <w:p w14:paraId="7DB2B3A2"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21.1.3</w:t>
      </w:r>
      <w:r w:rsidRPr="007A18BA">
        <w:rPr>
          <w:rFonts w:ascii="Tahoma" w:hAnsi="Tahoma" w:cs="Tahoma"/>
          <w:color w:val="244061" w:themeColor="accent1" w:themeShade="80"/>
          <w:sz w:val="22"/>
          <w:szCs w:val="22"/>
          <w:lang w:val="es-BO"/>
        </w:rPr>
        <w:tab/>
        <w:t>Si el PROVEEDOR se disuelve como sociedad.</w:t>
      </w:r>
    </w:p>
    <w:p w14:paraId="4BA250C0" w14:textId="77777777" w:rsidR="00315D65" w:rsidRPr="007A18BA" w:rsidRDefault="00315D65" w:rsidP="00315D65">
      <w:pPr>
        <w:spacing w:before="120"/>
        <w:ind w:left="1418" w:hanging="84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21.1.4</w:t>
      </w:r>
      <w:r w:rsidRPr="007A18BA">
        <w:rPr>
          <w:rFonts w:ascii="Tahoma" w:hAnsi="Tahoma" w:cs="Tahoma"/>
          <w:color w:val="244061" w:themeColor="accent1" w:themeShade="80"/>
          <w:sz w:val="22"/>
          <w:szCs w:val="22"/>
          <w:lang w:val="es-BO"/>
        </w:rPr>
        <w:tab/>
        <w:t>Facultativamente si la aplicación de sanciones alcanza al porcentaje de multas expresado en el presente contrato.</w:t>
      </w:r>
    </w:p>
    <w:p w14:paraId="2D00BC2E"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21.2</w:t>
      </w:r>
      <w:r w:rsidRPr="007A18BA">
        <w:rPr>
          <w:rFonts w:ascii="Tahoma" w:hAnsi="Tahoma" w:cs="Tahoma"/>
          <w:color w:val="244061" w:themeColor="accent1" w:themeShade="80"/>
          <w:sz w:val="22"/>
          <w:szCs w:val="22"/>
          <w:lang w:val="es-BO"/>
        </w:rPr>
        <w:tab/>
        <w:t>Por el PROVEEDOR.</w:t>
      </w:r>
    </w:p>
    <w:p w14:paraId="103FEFCE" w14:textId="77777777" w:rsidR="00315D65" w:rsidRPr="007A18BA" w:rsidRDefault="00315D65" w:rsidP="00315D65">
      <w:pPr>
        <w:autoSpaceDE w:val="0"/>
        <w:autoSpaceDN w:val="0"/>
        <w:adjustRightInd w:val="0"/>
        <w:spacing w:before="120"/>
        <w:ind w:left="1416" w:hanging="850"/>
        <w:contextualSpacing/>
        <w:jc w:val="both"/>
        <w:rPr>
          <w:rFonts w:ascii="Tahoma" w:hAnsi="Tahoma" w:cs="Tahoma"/>
          <w:bCs/>
          <w:color w:val="244061" w:themeColor="accent1" w:themeShade="80"/>
          <w:sz w:val="22"/>
          <w:szCs w:val="22"/>
          <w:lang w:val="es-BO"/>
        </w:rPr>
      </w:pPr>
      <w:r w:rsidRPr="007A18BA">
        <w:rPr>
          <w:rFonts w:ascii="Tahoma" w:hAnsi="Tahoma" w:cs="Tahoma"/>
          <w:bCs/>
          <w:color w:val="244061" w:themeColor="accent1" w:themeShade="80"/>
          <w:sz w:val="22"/>
          <w:szCs w:val="22"/>
          <w:lang w:val="es-BO"/>
        </w:rPr>
        <w:t>21.2.1</w:t>
      </w:r>
      <w:r w:rsidRPr="007A18BA">
        <w:rPr>
          <w:rFonts w:ascii="Tahoma" w:hAnsi="Tahoma" w:cs="Tahoma"/>
          <w:bCs/>
          <w:color w:val="244061" w:themeColor="accent1" w:themeShade="80"/>
          <w:sz w:val="22"/>
          <w:szCs w:val="22"/>
          <w:lang w:val="es-BO"/>
        </w:rPr>
        <w:tab/>
        <w:t>Si ENTEL S.A. demora injustificadamente en los pagos acordados.</w:t>
      </w:r>
    </w:p>
    <w:p w14:paraId="7FDF630F"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realizará la evaluación del incumplimiento y podrá definir si es aplicable la resolución del contrato ya sea parcial o total, sin que el PROVEEDOR, tenga la posibilidad de impugnar tal decisión.</w:t>
      </w:r>
    </w:p>
    <w:p w14:paraId="37E8439D"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476BFF7"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3AAF5015"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729FF7F0"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DF7A8DF"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eastAsia="es-BO"/>
        </w:rPr>
      </w:pPr>
      <w:r w:rsidRPr="007A18BA">
        <w:rPr>
          <w:rFonts w:ascii="Tahoma" w:hAnsi="Tahoma" w:cs="Tahoma"/>
          <w:b/>
          <w:bCs/>
          <w:color w:val="244061" w:themeColor="accent1" w:themeShade="80"/>
          <w:sz w:val="22"/>
          <w:szCs w:val="22"/>
          <w:u w:val="single"/>
        </w:rPr>
        <w:t>VIGÉSIMA SEGUNDA: CONCLUSIÓN ANTICIPADA</w:t>
      </w:r>
      <w:r w:rsidRPr="007A18BA">
        <w:rPr>
          <w:rFonts w:ascii="Tahoma" w:hAnsi="Tahoma" w:cs="Tahoma"/>
          <w:bCs/>
          <w:color w:val="244061" w:themeColor="accent1" w:themeShade="8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2116686D" w14:textId="77777777" w:rsidR="00315D65" w:rsidRPr="007A18BA" w:rsidRDefault="00315D65" w:rsidP="00315D65">
      <w:pPr>
        <w:spacing w:before="120"/>
        <w:contextualSpacing/>
        <w:jc w:val="both"/>
        <w:rPr>
          <w:rFonts w:ascii="Tahoma" w:hAnsi="Tahoma" w:cs="Tahoma"/>
          <w:snapToGrid w:val="0"/>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TERCERA:</w:t>
      </w:r>
      <w:r w:rsidRPr="007A18BA">
        <w:rPr>
          <w:rFonts w:ascii="Tahoma" w:hAnsi="Tahoma" w:cs="Tahoma"/>
          <w:b/>
          <w:snapToGrid w:val="0"/>
          <w:color w:val="244061" w:themeColor="accent1" w:themeShade="80"/>
          <w:sz w:val="22"/>
          <w:szCs w:val="22"/>
          <w:u w:val="single"/>
          <w:lang w:val="es-BO"/>
        </w:rPr>
        <w:t xml:space="preserve"> AUDITAJE</w:t>
      </w:r>
      <w:r w:rsidRPr="007A18BA">
        <w:rPr>
          <w:rFonts w:ascii="Tahoma" w:hAnsi="Tahoma" w:cs="Tahoma"/>
          <w:b/>
          <w:snapToGrid w:val="0"/>
          <w:color w:val="244061" w:themeColor="accent1" w:themeShade="80"/>
          <w:sz w:val="22"/>
          <w:szCs w:val="22"/>
          <w:lang w:val="es-BO"/>
        </w:rPr>
        <w:t xml:space="preserve">.- </w:t>
      </w:r>
      <w:r w:rsidRPr="007A18BA">
        <w:rPr>
          <w:rFonts w:ascii="Tahoma" w:hAnsi="Tahoma" w:cs="Tahoma"/>
          <w:snapToGrid w:val="0"/>
          <w:color w:val="244061" w:themeColor="accent1" w:themeShade="8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3B0E95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CUARTA: PROPIEDAD INTELECTUAL</w:t>
      </w:r>
      <w:r w:rsidRPr="007A18BA">
        <w:rPr>
          <w:rFonts w:ascii="Tahoma" w:hAnsi="Tahoma" w:cs="Tahoma"/>
          <w:b/>
          <w:color w:val="244061" w:themeColor="accent1" w:themeShade="80"/>
          <w:sz w:val="22"/>
          <w:szCs w:val="22"/>
          <w:lang w:val="es-BO"/>
        </w:rPr>
        <w:t>.-</w:t>
      </w:r>
      <w:r w:rsidRPr="007A18BA">
        <w:rPr>
          <w:rFonts w:ascii="Tahoma" w:hAnsi="Tahoma" w:cs="Tahoma"/>
          <w:color w:val="244061" w:themeColor="accent1" w:themeShade="80"/>
          <w:sz w:val="22"/>
          <w:szCs w:val="22"/>
          <w:lang w:val="es-BO"/>
        </w:rPr>
        <w:t xml:space="preserve"> ENTEL S.A. reconoce todos los derechos de propiedad intelectual e industrial en los sistemas, servidores, infraestructura y materiales objeto del presente contrato, del PROVEEDOR. </w:t>
      </w:r>
    </w:p>
    <w:p w14:paraId="64F4EDAC"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lastRenderedPageBreak/>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234EC085"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1F3C6A69"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BCB0B8B"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A18BA">
        <w:rPr>
          <w:rFonts w:ascii="Tahoma" w:hAnsi="Tahoma" w:cs="Tahoma"/>
          <w:b/>
          <w:color w:val="244061" w:themeColor="accent1" w:themeShade="80"/>
          <w:sz w:val="22"/>
          <w:szCs w:val="22"/>
          <w:lang w:val="es-BO"/>
        </w:rPr>
        <w:t>(DEPENDIENDO DEL OBJETO DEL CONTRATO)</w:t>
      </w:r>
      <w:r w:rsidRPr="007A18BA">
        <w:rPr>
          <w:rFonts w:ascii="Tahoma" w:hAnsi="Tahoma" w:cs="Tahoma"/>
          <w:color w:val="244061" w:themeColor="accent1" w:themeShade="80"/>
          <w:sz w:val="22"/>
          <w:szCs w:val="22"/>
          <w:lang w:val="es-BO"/>
        </w:rPr>
        <w:t>.</w:t>
      </w:r>
      <w:r w:rsidRPr="007A18BA">
        <w:rPr>
          <w:rFonts w:ascii="Tahoma" w:hAnsi="Tahoma" w:cs="Tahoma"/>
          <w:b/>
          <w:iCs/>
          <w:color w:val="244061" w:themeColor="accent1" w:themeShade="80"/>
          <w:sz w:val="22"/>
          <w:szCs w:val="22"/>
          <w:lang w:val="es-BO" w:eastAsia="es-BO"/>
        </w:rPr>
        <w:t xml:space="preserve"> </w:t>
      </w:r>
    </w:p>
    <w:p w14:paraId="6786C5AF"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VIGÉSIMA QUINTA: CONFIDENCIALIDAD</w:t>
      </w:r>
      <w:r w:rsidRPr="007A18BA">
        <w:rPr>
          <w:rFonts w:ascii="Tahoma" w:hAnsi="Tahoma" w:cs="Tahoma"/>
          <w:b/>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385AC3E2"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información es de propiedad exclusiva de</w:t>
      </w:r>
      <w:r w:rsidRPr="007A18BA">
        <w:rPr>
          <w:rFonts w:ascii="Tahoma" w:hAnsi="Tahoma" w:cs="Tahoma"/>
          <w:bCs/>
          <w:color w:val="244061" w:themeColor="accent1" w:themeShade="80"/>
          <w:sz w:val="22"/>
          <w:szCs w:val="22"/>
          <w:lang w:val="es-BO"/>
        </w:rPr>
        <w:t xml:space="preserve"> ENTEL S.A., </w:t>
      </w:r>
      <w:r w:rsidRPr="007A18BA">
        <w:rPr>
          <w:rFonts w:ascii="Tahoma" w:hAnsi="Tahoma" w:cs="Tahoma"/>
          <w:color w:val="244061" w:themeColor="accent1" w:themeShade="80"/>
          <w:sz w:val="22"/>
          <w:szCs w:val="22"/>
          <w:lang w:val="es-BO"/>
        </w:rPr>
        <w:t>razón por la</w:t>
      </w:r>
      <w:r w:rsidRPr="007A18BA">
        <w:rPr>
          <w:rFonts w:ascii="Tahoma" w:hAnsi="Tahoma" w:cs="Tahoma"/>
          <w:b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cual el PROVEEDOR está expresamente prohibido de utilizar la misma para fines distintos a los señalados en este contrato. </w:t>
      </w:r>
    </w:p>
    <w:p w14:paraId="0D1991DE"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28FDA02E" w14:textId="77777777" w:rsidR="00315D65" w:rsidRPr="007A18BA" w:rsidRDefault="00315D65" w:rsidP="00315D65">
      <w:pPr>
        <w:spacing w:before="120"/>
        <w:contextualSpacing/>
        <w:jc w:val="both"/>
        <w:rPr>
          <w:rFonts w:ascii="Tahoma" w:hAnsi="Tahoma" w:cs="Tahoma"/>
          <w:color w:val="244061" w:themeColor="accent1" w:themeShade="80"/>
          <w:sz w:val="22"/>
          <w:szCs w:val="22"/>
          <w:lang w:val="es-BO"/>
        </w:rPr>
      </w:pPr>
      <w:r w:rsidRPr="007A18BA">
        <w:rPr>
          <w:rFonts w:ascii="Tahoma" w:hAnsi="Tahoma" w:cs="Tahoma"/>
          <w:b/>
          <w:bCs/>
          <w:color w:val="244061" w:themeColor="accent1" w:themeShade="80"/>
          <w:sz w:val="22"/>
          <w:szCs w:val="22"/>
          <w:u w:val="single"/>
          <w:lang w:val="es-BO"/>
        </w:rPr>
        <w:t>VIGÉSIMA SEXTA:</w:t>
      </w:r>
      <w:r w:rsidRPr="007A18BA">
        <w:rPr>
          <w:rFonts w:ascii="Tahoma" w:hAnsi="Tahoma" w:cs="Tahoma"/>
          <w:b/>
          <w:color w:val="244061" w:themeColor="accent1" w:themeShade="80"/>
          <w:sz w:val="22"/>
          <w:szCs w:val="22"/>
          <w:u w:val="single"/>
          <w:lang w:val="es-BO"/>
        </w:rPr>
        <w:t xml:space="preserve"> EXONERACIÓN DE RESPONSABILIDADES POR DAÑO A TERCEROS</w:t>
      </w:r>
      <w:r w:rsidRPr="007A18BA">
        <w:rPr>
          <w:rFonts w:ascii="Tahoma" w:hAnsi="Tahoma" w:cs="Tahoma"/>
          <w:color w:val="244061" w:themeColor="accent1" w:themeShade="80"/>
          <w:sz w:val="22"/>
          <w:szCs w:val="22"/>
          <w:lang w:val="es-BO"/>
        </w:rPr>
        <w:t>.- El PROVEEDOR se obliga tomar todas las previsiones que pudiesen surgir por daño a terceros en la provisión de sus servicios dentro de este contrato, exonerando de este tipo de obligación a ENTEL S.A.</w:t>
      </w:r>
    </w:p>
    <w:p w14:paraId="24F6D6D6" w14:textId="77777777" w:rsidR="00315D65" w:rsidRPr="007A18BA" w:rsidRDefault="00315D65" w:rsidP="00315D65">
      <w:pPr>
        <w:autoSpaceDE w:val="0"/>
        <w:autoSpaceDN w:val="0"/>
        <w:adjustRightInd w:val="0"/>
        <w:spacing w:before="120"/>
        <w:contextualSpacing/>
        <w:jc w:val="both"/>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u w:val="single"/>
          <w:lang w:val="es-BO"/>
        </w:rPr>
        <w:t xml:space="preserve">VIGÉSIMA SÉPTIMA: </w:t>
      </w:r>
      <w:r w:rsidRPr="007A18BA">
        <w:rPr>
          <w:rFonts w:ascii="Tahoma" w:hAnsi="Tahoma" w:cs="Tahoma"/>
          <w:b/>
          <w:bCs/>
          <w:color w:val="244061" w:themeColor="accent1" w:themeShade="80"/>
          <w:sz w:val="22"/>
          <w:szCs w:val="22"/>
          <w:u w:val="single"/>
        </w:rPr>
        <w:t>NOTIFICACIONES</w:t>
      </w:r>
      <w:r w:rsidRPr="007A18BA">
        <w:rPr>
          <w:rFonts w:ascii="Tahoma" w:hAnsi="Tahoma" w:cs="Tahoma"/>
          <w:bCs/>
          <w:color w:val="244061" w:themeColor="accent1" w:themeShade="80"/>
          <w:sz w:val="22"/>
          <w:szCs w:val="22"/>
        </w:rPr>
        <w:t>.- Toda comunicación entre Partes emergente del presente contrato, deberán ser entregadas en los siguientes domicilios:</w:t>
      </w:r>
    </w:p>
    <w:p w14:paraId="2C9C8637" w14:textId="77777777" w:rsidR="00315D65" w:rsidRPr="007A18BA" w:rsidRDefault="00315D65" w:rsidP="00315D65">
      <w:pPr>
        <w:autoSpaceDE w:val="0"/>
        <w:autoSpaceDN w:val="0"/>
        <w:adjustRightInd w:val="0"/>
        <w:spacing w:before="120"/>
        <w:ind w:left="567" w:hanging="567"/>
        <w:contextualSpacing/>
        <w:jc w:val="both"/>
        <w:rPr>
          <w:rFonts w:ascii="Tahoma" w:hAnsi="Tahoma" w:cs="Tahoma"/>
          <w:bCs/>
          <w:color w:val="244061" w:themeColor="accent1" w:themeShade="80"/>
          <w:sz w:val="22"/>
          <w:szCs w:val="22"/>
        </w:rPr>
      </w:pPr>
      <w:r w:rsidRPr="007A18BA">
        <w:rPr>
          <w:rFonts w:ascii="Tahoma" w:hAnsi="Tahoma" w:cs="Tahoma"/>
          <w:bCs/>
          <w:iCs/>
          <w:color w:val="244061" w:themeColor="accent1" w:themeShade="80"/>
          <w:sz w:val="22"/>
          <w:szCs w:val="22"/>
          <w:lang w:val="es-BO"/>
        </w:rPr>
        <w:t>27.1</w:t>
      </w:r>
      <w:r w:rsidRPr="007A18BA">
        <w:rPr>
          <w:rFonts w:ascii="Tahoma" w:hAnsi="Tahoma" w:cs="Tahoma"/>
          <w:bCs/>
          <w:iCs/>
          <w:color w:val="244061" w:themeColor="accent1" w:themeShade="80"/>
          <w:sz w:val="22"/>
          <w:szCs w:val="22"/>
          <w:lang w:val="es-BO"/>
        </w:rPr>
        <w:tab/>
      </w:r>
      <w:r w:rsidRPr="007A18BA">
        <w:rPr>
          <w:rFonts w:ascii="Tahoma" w:hAnsi="Tahoma" w:cs="Tahoma"/>
          <w:color w:val="244061" w:themeColor="accent1" w:themeShade="80"/>
          <w:sz w:val="22"/>
          <w:szCs w:val="22"/>
          <w:lang w:val="es-BO"/>
        </w:rPr>
        <w:t>El PROVEEDOR:</w:t>
      </w:r>
    </w:p>
    <w:p w14:paraId="0BD5C7D9"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w:t>
      </w:r>
    </w:p>
    <w:p w14:paraId="23607779"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Teléfonos: ………………………………. – Fax …………………….</w:t>
      </w:r>
    </w:p>
    <w:p w14:paraId="46D413CE"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Correo electrónico:………………………………………………….</w:t>
      </w:r>
    </w:p>
    <w:p w14:paraId="51089E2D"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La Paz - Bolivia </w:t>
      </w:r>
    </w:p>
    <w:p w14:paraId="52A9041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27.2</w:t>
      </w:r>
      <w:r w:rsidRPr="007A18BA">
        <w:rPr>
          <w:rFonts w:ascii="Tahoma" w:hAnsi="Tahoma" w:cs="Tahoma"/>
          <w:color w:val="244061" w:themeColor="accent1" w:themeShade="80"/>
          <w:sz w:val="22"/>
          <w:szCs w:val="22"/>
          <w:lang w:val="es-BO"/>
        </w:rPr>
        <w:tab/>
        <w:t>A  ENTEL S.A.:</w:t>
      </w:r>
      <w:r w:rsidRPr="007A18BA">
        <w:rPr>
          <w:rFonts w:ascii="Tahoma" w:hAnsi="Tahoma" w:cs="Tahoma"/>
          <w:color w:val="244061" w:themeColor="accent1" w:themeShade="80"/>
          <w:sz w:val="22"/>
          <w:szCs w:val="22"/>
          <w:lang w:val="es-BO"/>
        </w:rPr>
        <w:tab/>
      </w:r>
    </w:p>
    <w:p w14:paraId="390F5EE5" w14:textId="77777777" w:rsidR="00315D65" w:rsidRPr="007A18BA" w:rsidRDefault="00315D65" w:rsidP="00315D65">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Dirección: Calle Federico Zuazo N° 1771, Edificio Tower.</w:t>
      </w:r>
    </w:p>
    <w:p w14:paraId="1DB83DED" w14:textId="77777777" w:rsidR="00315D65" w:rsidRPr="007A18BA" w:rsidRDefault="00315D65" w:rsidP="00315D65">
      <w:pPr>
        <w:ind w:left="1701" w:hanging="1134"/>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Teléfono: 2141111 </w:t>
      </w:r>
    </w:p>
    <w:p w14:paraId="402C728E" w14:textId="77777777" w:rsidR="00315D65" w:rsidRPr="007A18BA" w:rsidRDefault="00315D65" w:rsidP="00315D65">
      <w:pPr>
        <w:ind w:left="567"/>
        <w:contextualSpacing/>
        <w:jc w:val="both"/>
        <w:rPr>
          <w:rFonts w:ascii="Tahoma" w:hAnsi="Tahoma" w:cs="Tahoma"/>
          <w:color w:val="244061" w:themeColor="accent1" w:themeShade="80"/>
          <w:sz w:val="22"/>
          <w:szCs w:val="22"/>
          <w:lang w:val="es-BO"/>
        </w:rPr>
      </w:pPr>
      <w:r w:rsidRPr="007A18BA">
        <w:rPr>
          <w:rFonts w:ascii="Tahoma" w:hAnsi="Tahoma" w:cs="Tahoma"/>
          <w:color w:val="244061" w:themeColor="accent1" w:themeShade="80"/>
          <w:sz w:val="22"/>
          <w:szCs w:val="22"/>
          <w:lang w:val="es-BO"/>
        </w:rPr>
        <w:t>La Paz – Bolivia</w:t>
      </w:r>
    </w:p>
    <w:p w14:paraId="04339A0A" w14:textId="77777777" w:rsidR="00315D65" w:rsidRPr="007A18BA" w:rsidRDefault="00315D65" w:rsidP="00315D65">
      <w:pPr>
        <w:autoSpaceDE w:val="0"/>
        <w:autoSpaceDN w:val="0"/>
        <w:adjustRightInd w:val="0"/>
        <w:spacing w:before="120"/>
        <w:contextualSpacing/>
        <w:jc w:val="both"/>
        <w:rPr>
          <w:rFonts w:ascii="Tahoma" w:hAnsi="Tahoma" w:cs="Tahoma"/>
          <w:color w:val="244061" w:themeColor="accent1" w:themeShade="80"/>
          <w:sz w:val="22"/>
          <w:szCs w:val="22"/>
          <w:lang w:val="es-BO"/>
        </w:rPr>
      </w:pPr>
      <w:r w:rsidRPr="007A18BA">
        <w:rPr>
          <w:rFonts w:ascii="Tahoma" w:hAnsi="Tahoma" w:cs="Tahoma"/>
          <w:b/>
          <w:color w:val="244061" w:themeColor="accent1" w:themeShade="80"/>
          <w:sz w:val="22"/>
          <w:szCs w:val="22"/>
          <w:u w:val="single"/>
          <w:lang w:val="es-BO"/>
        </w:rPr>
        <w:t xml:space="preserve">VIGÉSIMA OCTAVA: </w:t>
      </w:r>
      <w:r w:rsidRPr="007A18BA">
        <w:rPr>
          <w:rFonts w:ascii="Tahoma" w:hAnsi="Tahoma" w:cs="Tahoma"/>
          <w:b/>
          <w:snapToGrid w:val="0"/>
          <w:color w:val="244061" w:themeColor="accent1" w:themeShade="80"/>
          <w:sz w:val="22"/>
          <w:szCs w:val="22"/>
          <w:u w:val="single"/>
          <w:lang w:val="es-BO"/>
        </w:rPr>
        <w:t>ACEPTACIÓN Y CONFORMIDAD</w:t>
      </w:r>
      <w:r w:rsidRPr="007A18BA">
        <w:rPr>
          <w:rFonts w:ascii="Tahoma" w:hAnsi="Tahoma" w:cs="Tahoma"/>
          <w:b/>
          <w:iCs/>
          <w:color w:val="244061" w:themeColor="accent1" w:themeShade="80"/>
          <w:sz w:val="22"/>
          <w:szCs w:val="22"/>
          <w:lang w:val="es-BO"/>
        </w:rPr>
        <w:t xml:space="preserve">.- </w:t>
      </w:r>
      <w:r w:rsidRPr="007A18BA">
        <w:rPr>
          <w:rFonts w:ascii="Tahoma" w:hAnsi="Tahoma" w:cs="Tahoma"/>
          <w:color w:val="244061" w:themeColor="accent1" w:themeShade="80"/>
          <w:sz w:val="22"/>
          <w:szCs w:val="22"/>
          <w:lang w:val="es-BO"/>
        </w:rPr>
        <w:t xml:space="preserve">Nosotros, ………………. en representación de ENTEL S.A. y ………………………………………………… en representación del </w:t>
      </w:r>
      <w:r w:rsidRPr="007A18BA">
        <w:rPr>
          <w:rFonts w:ascii="Tahoma" w:hAnsi="Tahoma" w:cs="Tahoma"/>
          <w:color w:val="244061" w:themeColor="accent1" w:themeShade="80"/>
          <w:sz w:val="22"/>
          <w:szCs w:val="22"/>
          <w:lang w:val="es-BO"/>
        </w:rPr>
        <w:lastRenderedPageBreak/>
        <w:t>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4AA92D0D" w14:textId="77777777" w:rsidR="00315D65" w:rsidRPr="007A18BA" w:rsidRDefault="00315D65" w:rsidP="00315D65">
      <w:pPr>
        <w:spacing w:before="120"/>
        <w:contextualSpacing/>
        <w:jc w:val="both"/>
        <w:rPr>
          <w:rFonts w:ascii="Tahoma" w:hAnsi="Tahoma" w:cs="Tahoma"/>
          <w:b/>
          <w:color w:val="244061" w:themeColor="accent1" w:themeShade="80"/>
          <w:sz w:val="22"/>
          <w:szCs w:val="22"/>
          <w:lang w:val="es-BO"/>
        </w:rPr>
      </w:pPr>
      <w:r w:rsidRPr="007A18BA">
        <w:rPr>
          <w:rFonts w:ascii="Tahoma" w:hAnsi="Tahoma" w:cs="Tahoma"/>
          <w:color w:val="244061" w:themeColor="accent1" w:themeShade="80"/>
          <w:sz w:val="22"/>
          <w:szCs w:val="22"/>
          <w:lang w:val="es-BO"/>
        </w:rPr>
        <w:t xml:space="preserve"> </w:t>
      </w:r>
    </w:p>
    <w:p w14:paraId="57322722" w14:textId="77777777" w:rsidR="00315D65" w:rsidRPr="007A18BA" w:rsidRDefault="00315D65" w:rsidP="00315D65">
      <w:pPr>
        <w:contextualSpacing/>
        <w:jc w:val="both"/>
        <w:rPr>
          <w:rFonts w:ascii="Tahoma" w:hAnsi="Tahoma" w:cs="Tahoma"/>
          <w:b/>
          <w:color w:val="244061" w:themeColor="accent1" w:themeShade="8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A18BA" w:rsidRPr="007A18BA" w14:paraId="7AEDF8AE" w14:textId="77777777" w:rsidTr="00185431">
        <w:trPr>
          <w:trHeight w:val="463"/>
        </w:trPr>
        <w:tc>
          <w:tcPr>
            <w:tcW w:w="4678" w:type="dxa"/>
          </w:tcPr>
          <w:p w14:paraId="3A143445" w14:textId="77777777" w:rsidR="00315D65" w:rsidRPr="007A18BA" w:rsidRDefault="00315D65" w:rsidP="00185431">
            <w:pPr>
              <w:ind w:right="45"/>
              <w:contextualSpacing/>
              <w:jc w:val="center"/>
              <w:rPr>
                <w:rFonts w:ascii="Tahoma" w:hAnsi="Tahoma" w:cs="Tahoma"/>
                <w:color w:val="244061" w:themeColor="accent1" w:themeShade="80"/>
                <w:sz w:val="22"/>
                <w:szCs w:val="22"/>
              </w:rPr>
            </w:pPr>
            <w:r w:rsidRPr="007A18BA">
              <w:rPr>
                <w:rFonts w:ascii="Tahoma" w:hAnsi="Tahoma" w:cs="Tahoma"/>
                <w:color w:val="244061" w:themeColor="accent1" w:themeShade="80"/>
                <w:sz w:val="22"/>
                <w:szCs w:val="22"/>
              </w:rPr>
              <w:t>…………………………………….</w:t>
            </w:r>
          </w:p>
          <w:p w14:paraId="34260AA4" w14:textId="77777777" w:rsidR="00315D65" w:rsidRPr="007A18BA" w:rsidRDefault="00315D65" w:rsidP="00185431">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Gerente General</w:t>
            </w:r>
          </w:p>
          <w:p w14:paraId="32730BAC" w14:textId="77777777" w:rsidR="00315D65" w:rsidRPr="007A18BA" w:rsidRDefault="00315D65" w:rsidP="00185431">
            <w:pPr>
              <w:ind w:right="45"/>
              <w:contextualSpacing/>
              <w:jc w:val="center"/>
              <w:rPr>
                <w:rFonts w:ascii="Tahoma" w:hAnsi="Tahoma" w:cs="Tahoma"/>
                <w:bCs/>
                <w:color w:val="244061" w:themeColor="accent1" w:themeShade="80"/>
                <w:sz w:val="22"/>
                <w:szCs w:val="22"/>
              </w:rPr>
            </w:pPr>
            <w:r w:rsidRPr="007A18BA">
              <w:rPr>
                <w:rFonts w:ascii="Tahoma" w:hAnsi="Tahoma" w:cs="Tahoma"/>
                <w:b/>
                <w:color w:val="244061" w:themeColor="accent1" w:themeShade="80"/>
                <w:sz w:val="22"/>
                <w:szCs w:val="22"/>
              </w:rPr>
              <w:t>ENTEL S.A.</w:t>
            </w:r>
          </w:p>
        </w:tc>
        <w:tc>
          <w:tcPr>
            <w:tcW w:w="4868" w:type="dxa"/>
          </w:tcPr>
          <w:p w14:paraId="02939403" w14:textId="77777777" w:rsidR="00315D65" w:rsidRPr="007A18BA" w:rsidRDefault="00315D65" w:rsidP="00185431">
            <w:pPr>
              <w:ind w:right="45"/>
              <w:contextualSpacing/>
              <w:jc w:val="center"/>
              <w:rPr>
                <w:rFonts w:ascii="Tahoma" w:hAnsi="Tahoma" w:cs="Tahoma"/>
                <w:b/>
                <w:color w:val="244061" w:themeColor="accent1" w:themeShade="80"/>
                <w:sz w:val="22"/>
                <w:szCs w:val="22"/>
              </w:rPr>
            </w:pPr>
            <w:r w:rsidRPr="007A18BA">
              <w:rPr>
                <w:rFonts w:ascii="Tahoma" w:hAnsi="Tahoma" w:cs="Tahoma"/>
                <w:color w:val="244061" w:themeColor="accent1" w:themeShade="80"/>
                <w:sz w:val="22"/>
                <w:szCs w:val="22"/>
              </w:rPr>
              <w:t>……………………………………………</w:t>
            </w:r>
          </w:p>
          <w:p w14:paraId="72A1F85A" w14:textId="77777777" w:rsidR="00315D65" w:rsidRPr="007A18BA" w:rsidRDefault="00315D65" w:rsidP="00185431">
            <w:pPr>
              <w:ind w:right="45"/>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Representante Legal</w:t>
            </w:r>
          </w:p>
          <w:p w14:paraId="4AC1768E" w14:textId="77777777" w:rsidR="00315D65" w:rsidRPr="007A18BA" w:rsidRDefault="00315D65" w:rsidP="00185431">
            <w:pPr>
              <w:contextualSpacing/>
              <w:jc w:val="center"/>
              <w:rPr>
                <w:rFonts w:ascii="Tahoma" w:hAnsi="Tahoma" w:cs="Tahoma"/>
                <w:b/>
                <w:color w:val="244061" w:themeColor="accent1" w:themeShade="80"/>
                <w:sz w:val="22"/>
                <w:szCs w:val="22"/>
              </w:rPr>
            </w:pPr>
            <w:r w:rsidRPr="007A18BA">
              <w:rPr>
                <w:rFonts w:ascii="Tahoma" w:hAnsi="Tahoma" w:cs="Tahoma"/>
                <w:b/>
                <w:color w:val="244061" w:themeColor="accent1" w:themeShade="80"/>
                <w:sz w:val="22"/>
                <w:szCs w:val="22"/>
              </w:rPr>
              <w:t>…………………………………...</w:t>
            </w:r>
          </w:p>
        </w:tc>
      </w:tr>
    </w:tbl>
    <w:p w14:paraId="166A15E9"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p>
    <w:p w14:paraId="7ED7584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p>
    <w:p w14:paraId="26632E7B" w14:textId="77777777" w:rsidR="00315D65" w:rsidRPr="007A18BA" w:rsidRDefault="00315D65" w:rsidP="00315D65">
      <w:pPr>
        <w:spacing w:before="120"/>
        <w:ind w:left="567" w:hanging="567"/>
        <w:contextualSpacing/>
        <w:jc w:val="both"/>
        <w:rPr>
          <w:rFonts w:ascii="Tahoma" w:hAnsi="Tahoma" w:cs="Tahoma"/>
          <w:color w:val="244061" w:themeColor="accent1" w:themeShade="80"/>
          <w:sz w:val="22"/>
          <w:szCs w:val="22"/>
          <w:lang w:val="es-BO"/>
        </w:rPr>
      </w:pPr>
    </w:p>
    <w:p w14:paraId="45FAFAA0" w14:textId="77777777" w:rsidR="00315D65" w:rsidRPr="007A18BA" w:rsidRDefault="00315D65" w:rsidP="00B3305C">
      <w:pPr>
        <w:jc w:val="center"/>
        <w:rPr>
          <w:rFonts w:ascii="Tahoma" w:hAnsi="Tahoma" w:cs="Tahoma"/>
          <w:b/>
          <w:i/>
          <w:color w:val="244061" w:themeColor="accent1" w:themeShade="80"/>
          <w:sz w:val="22"/>
          <w:szCs w:val="22"/>
          <w:u w:val="single"/>
        </w:rPr>
      </w:pPr>
    </w:p>
    <w:sectPr w:rsidR="00315D65" w:rsidRPr="007A18BA" w:rsidSect="003D5156">
      <w:headerReference w:type="default" r:id="rId19"/>
      <w:footerReference w:type="default" r:id="rId20"/>
      <w:pgSz w:w="12240" w:h="15840"/>
      <w:pgMar w:top="1417" w:right="1701" w:bottom="993"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9B4A9A" w15:done="0"/>
  <w15:commentEx w15:paraId="6904A11C" w15:done="0"/>
  <w15:commentEx w15:paraId="54CC052F" w15:done="0"/>
  <w15:commentEx w15:paraId="4EBA3261" w15:done="0"/>
  <w15:commentEx w15:paraId="7504CC4D" w15:done="0"/>
  <w15:commentEx w15:paraId="2BC523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5A51E" w14:textId="77777777" w:rsidR="004C00A3" w:rsidRDefault="004C00A3">
      <w:r>
        <w:separator/>
      </w:r>
    </w:p>
  </w:endnote>
  <w:endnote w:type="continuationSeparator" w:id="0">
    <w:p w14:paraId="061E9F0E" w14:textId="77777777" w:rsidR="004C00A3" w:rsidRDefault="004C0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32876" w14:textId="02CFAA15" w:rsidR="008E5F4B" w:rsidRPr="004C3D81" w:rsidRDefault="008E5F4B"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1111A">
      <w:rPr>
        <w:rFonts w:ascii="Tahoma" w:hAnsi="Tahoma" w:cs="Tahoma"/>
        <w:b/>
        <w:noProof/>
        <w:color w:val="004990"/>
        <w:lang w:val="es-ES_tradnl"/>
      </w:rPr>
      <w:t>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50</w:t>
    </w:r>
  </w:p>
  <w:p w14:paraId="23643832" w14:textId="77777777" w:rsidR="008E5F4B" w:rsidRDefault="008E5F4B">
    <w:pPr>
      <w:pStyle w:val="Piedepgina"/>
    </w:pPr>
  </w:p>
  <w:p w14:paraId="56CC9D6B" w14:textId="77777777" w:rsidR="008E5F4B" w:rsidRDefault="008E5F4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9328C" w14:textId="77777777" w:rsidR="004C00A3" w:rsidRDefault="004C00A3">
      <w:r>
        <w:separator/>
      </w:r>
    </w:p>
  </w:footnote>
  <w:footnote w:type="continuationSeparator" w:id="0">
    <w:p w14:paraId="2C533762" w14:textId="77777777" w:rsidR="004C00A3" w:rsidRDefault="004C00A3">
      <w:r>
        <w:continuationSeparator/>
      </w:r>
    </w:p>
  </w:footnote>
  <w:footnote w:id="1">
    <w:p w14:paraId="4C2B496E" w14:textId="77777777" w:rsidR="008E5F4B" w:rsidRPr="008D48C8" w:rsidRDefault="008E5F4B" w:rsidP="00531D79">
      <w:pPr>
        <w:pStyle w:val="Textonotapie"/>
      </w:pPr>
      <w:r>
        <w:rPr>
          <w:rStyle w:val="Refdenotaalpie"/>
        </w:rPr>
        <w:footnoteRef/>
      </w:r>
      <w:r>
        <w:t xml:space="preserve"> </w:t>
      </w:r>
      <w:r w:rsidRPr="00E303D9">
        <w:rPr>
          <w:rFonts w:ascii="Tahoma" w:hAnsi="Tahoma" w:cs="Tahoma"/>
        </w:rPr>
        <w:t>El periodo de validez de la propuesta no puede ser menor a noventa (90) días calendario, a partir de la fecha de presentación de la propuesta.</w:t>
      </w:r>
    </w:p>
  </w:footnote>
  <w:footnote w:id="2">
    <w:p w14:paraId="33ACDE79" w14:textId="77777777" w:rsidR="008E5F4B" w:rsidRPr="00353B1C" w:rsidRDefault="008E5F4B" w:rsidP="00B3305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BEAEA" w14:textId="77777777" w:rsidR="008E5F4B" w:rsidRDefault="008E5F4B"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8752" behindDoc="0" locked="0" layoutInCell="1" allowOverlap="1" wp14:anchorId="5C92C156" wp14:editId="050FDA03">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43F82120" w14:textId="77777777" w:rsidR="008E5F4B" w:rsidRDefault="008E5F4B" w:rsidP="00DE6116">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058</w:t>
    </w:r>
    <w:r w:rsidRPr="00A40E57">
      <w:rPr>
        <w:rFonts w:ascii="Tahoma" w:hAnsi="Tahoma" w:cs="Tahoma"/>
        <w:b/>
        <w:color w:val="004990"/>
        <w:lang w:val="es-BO"/>
      </w:rPr>
      <w:t>/2017</w:t>
    </w:r>
  </w:p>
  <w:p w14:paraId="4DC8F480" w14:textId="77777777" w:rsidR="008E5F4B" w:rsidRPr="001A7100" w:rsidRDefault="008E5F4B" w:rsidP="00F8211E">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 xml:space="preserve"> </w:t>
    </w:r>
    <w:r>
      <w:rPr>
        <w:rFonts w:ascii="Tahoma" w:hAnsi="Tahoma" w:cs="Tahoma"/>
        <w:b/>
        <w:color w:val="004990"/>
        <w:lang w:val="es-BO"/>
      </w:rPr>
      <w:t>“SERVICIO DE ADMINISTRACIÓN DE ALMACENES”</w:t>
    </w:r>
    <w:r w:rsidRPr="001A7100">
      <w:rPr>
        <w:rFonts w:ascii="Tahoma" w:hAnsi="Tahoma" w:cs="Tahoma"/>
        <w:b/>
        <w:color w:val="004990"/>
        <w:lang w:val="es-BO"/>
      </w:rPr>
      <w:t xml:space="preserve"> </w:t>
    </w:r>
  </w:p>
  <w:p w14:paraId="3158AEE3" w14:textId="77777777" w:rsidR="008E5F4B" w:rsidRPr="00F8211E" w:rsidRDefault="008E5F4B">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4CB28F4"/>
    <w:multiLevelType w:val="multilevel"/>
    <w:tmpl w:val="97643F5C"/>
    <w:lvl w:ilvl="0">
      <w:start w:val="11"/>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1">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34FE2AAF"/>
    <w:multiLevelType w:val="multilevel"/>
    <w:tmpl w:val="7CFC44C8"/>
    <w:lvl w:ilvl="0">
      <w:start w:val="8"/>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single"/>
      </w:rPr>
    </w:lvl>
    <w:lvl w:ilvl="2">
      <w:start w:val="1"/>
      <w:numFmt w:val="decimal"/>
      <w:lvlText w:val="%1.%2.%3"/>
      <w:lvlJc w:val="left"/>
      <w:pPr>
        <w:ind w:left="4124" w:hanging="720"/>
      </w:pPr>
      <w:rPr>
        <w:rFonts w:hint="default"/>
        <w:b/>
        <w:u w:val="single"/>
      </w:rPr>
    </w:lvl>
    <w:lvl w:ilvl="3">
      <w:start w:val="1"/>
      <w:numFmt w:val="decimal"/>
      <w:lvlText w:val="%1.%2.%3.%4"/>
      <w:lvlJc w:val="left"/>
      <w:pPr>
        <w:ind w:left="6186" w:hanging="1080"/>
      </w:pPr>
      <w:rPr>
        <w:rFonts w:hint="default"/>
        <w:b/>
        <w:u w:val="single"/>
      </w:rPr>
    </w:lvl>
    <w:lvl w:ilvl="4">
      <w:start w:val="1"/>
      <w:numFmt w:val="decimal"/>
      <w:lvlText w:val="%1.%2.%3.%4.%5"/>
      <w:lvlJc w:val="left"/>
      <w:pPr>
        <w:ind w:left="7888" w:hanging="1080"/>
      </w:pPr>
      <w:rPr>
        <w:rFonts w:hint="default"/>
        <w:b/>
        <w:u w:val="single"/>
      </w:rPr>
    </w:lvl>
    <w:lvl w:ilvl="5">
      <w:start w:val="1"/>
      <w:numFmt w:val="decimal"/>
      <w:lvlText w:val="%1.%2.%3.%4.%5.%6"/>
      <w:lvlJc w:val="left"/>
      <w:pPr>
        <w:ind w:left="9950" w:hanging="1440"/>
      </w:pPr>
      <w:rPr>
        <w:rFonts w:hint="default"/>
        <w:b/>
        <w:u w:val="single"/>
      </w:rPr>
    </w:lvl>
    <w:lvl w:ilvl="6">
      <w:start w:val="1"/>
      <w:numFmt w:val="decimal"/>
      <w:lvlText w:val="%1.%2.%3.%4.%5.%6.%7"/>
      <w:lvlJc w:val="left"/>
      <w:pPr>
        <w:ind w:left="12012" w:hanging="1800"/>
      </w:pPr>
      <w:rPr>
        <w:rFonts w:hint="default"/>
        <w:b/>
        <w:u w:val="single"/>
      </w:rPr>
    </w:lvl>
    <w:lvl w:ilvl="7">
      <w:start w:val="1"/>
      <w:numFmt w:val="decimal"/>
      <w:lvlText w:val="%1.%2.%3.%4.%5.%6.%7.%8"/>
      <w:lvlJc w:val="left"/>
      <w:pPr>
        <w:ind w:left="13714" w:hanging="1800"/>
      </w:pPr>
      <w:rPr>
        <w:rFonts w:hint="default"/>
        <w:b/>
        <w:u w:val="single"/>
      </w:rPr>
    </w:lvl>
    <w:lvl w:ilvl="8">
      <w:start w:val="1"/>
      <w:numFmt w:val="decimal"/>
      <w:lvlText w:val="%1.%2.%3.%4.%5.%6.%7.%8.%9"/>
      <w:lvlJc w:val="left"/>
      <w:pPr>
        <w:ind w:left="15776" w:hanging="2160"/>
      </w:pPr>
      <w:rPr>
        <w:rFonts w:hint="default"/>
        <w:b/>
        <w:u w:val="single"/>
      </w:rPr>
    </w:lvl>
  </w:abstractNum>
  <w:abstractNum w:abstractNumId="1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6">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1">
    <w:nsid w:val="50063BFB"/>
    <w:multiLevelType w:val="multilevel"/>
    <w:tmpl w:val="BD749396"/>
    <w:lvl w:ilvl="0">
      <w:start w:val="8"/>
      <w:numFmt w:val="decimal"/>
      <w:lvlText w:val="%1"/>
      <w:lvlJc w:val="left"/>
      <w:pPr>
        <w:ind w:left="375" w:hanging="375"/>
      </w:pPr>
      <w:rPr>
        <w:rFonts w:hint="default"/>
        <w:b/>
        <w:u w:val="single"/>
      </w:rPr>
    </w:lvl>
    <w:lvl w:ilvl="1">
      <w:start w:val="1"/>
      <w:numFmt w:val="decimal"/>
      <w:lvlText w:val="%1.%2"/>
      <w:lvlJc w:val="left"/>
      <w:pPr>
        <w:ind w:left="1854" w:hanging="720"/>
      </w:pPr>
      <w:rPr>
        <w:rFonts w:hint="default"/>
        <w:b/>
        <w:u w:val="singl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22">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870195F"/>
    <w:multiLevelType w:val="singleLevel"/>
    <w:tmpl w:val="38C2B268"/>
    <w:lvl w:ilvl="0">
      <w:numFmt w:val="decimal"/>
      <w:pStyle w:val="Ttulo9"/>
      <w:lvlText w:val=""/>
      <w:lvlJc w:val="left"/>
    </w:lvl>
  </w:abstractNum>
  <w:abstractNum w:abstractNumId="2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9">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2">
    <w:nsid w:val="62DE1C8C"/>
    <w:multiLevelType w:val="hybridMultilevel"/>
    <w:tmpl w:val="E5E4FB2E"/>
    <w:lvl w:ilvl="0" w:tplc="58DECFC2">
      <w:numFmt w:val="bullet"/>
      <w:lvlText w:val="-"/>
      <w:lvlJc w:val="left"/>
      <w:pPr>
        <w:ind w:left="910" w:hanging="360"/>
      </w:pPr>
      <w:rPr>
        <w:rFonts w:ascii="Tahoma" w:eastAsia="Calibri" w:hAnsi="Tahoma" w:cs="Tahoma" w:hint="default"/>
      </w:rPr>
    </w:lvl>
    <w:lvl w:ilvl="1" w:tplc="400A0003" w:tentative="1">
      <w:start w:val="1"/>
      <w:numFmt w:val="bullet"/>
      <w:lvlText w:val="o"/>
      <w:lvlJc w:val="left"/>
      <w:pPr>
        <w:ind w:left="1630" w:hanging="360"/>
      </w:pPr>
      <w:rPr>
        <w:rFonts w:ascii="Courier New" w:hAnsi="Courier New" w:cs="Courier New" w:hint="default"/>
      </w:rPr>
    </w:lvl>
    <w:lvl w:ilvl="2" w:tplc="400A0005" w:tentative="1">
      <w:start w:val="1"/>
      <w:numFmt w:val="bullet"/>
      <w:lvlText w:val=""/>
      <w:lvlJc w:val="left"/>
      <w:pPr>
        <w:ind w:left="2350" w:hanging="360"/>
      </w:pPr>
      <w:rPr>
        <w:rFonts w:ascii="Wingdings" w:hAnsi="Wingdings" w:hint="default"/>
      </w:rPr>
    </w:lvl>
    <w:lvl w:ilvl="3" w:tplc="400A0001" w:tentative="1">
      <w:start w:val="1"/>
      <w:numFmt w:val="bullet"/>
      <w:lvlText w:val=""/>
      <w:lvlJc w:val="left"/>
      <w:pPr>
        <w:ind w:left="3070" w:hanging="360"/>
      </w:pPr>
      <w:rPr>
        <w:rFonts w:ascii="Symbol" w:hAnsi="Symbol" w:hint="default"/>
      </w:rPr>
    </w:lvl>
    <w:lvl w:ilvl="4" w:tplc="400A0003" w:tentative="1">
      <w:start w:val="1"/>
      <w:numFmt w:val="bullet"/>
      <w:lvlText w:val="o"/>
      <w:lvlJc w:val="left"/>
      <w:pPr>
        <w:ind w:left="3790" w:hanging="360"/>
      </w:pPr>
      <w:rPr>
        <w:rFonts w:ascii="Courier New" w:hAnsi="Courier New" w:cs="Courier New" w:hint="default"/>
      </w:rPr>
    </w:lvl>
    <w:lvl w:ilvl="5" w:tplc="400A0005" w:tentative="1">
      <w:start w:val="1"/>
      <w:numFmt w:val="bullet"/>
      <w:lvlText w:val=""/>
      <w:lvlJc w:val="left"/>
      <w:pPr>
        <w:ind w:left="4510" w:hanging="360"/>
      </w:pPr>
      <w:rPr>
        <w:rFonts w:ascii="Wingdings" w:hAnsi="Wingdings" w:hint="default"/>
      </w:rPr>
    </w:lvl>
    <w:lvl w:ilvl="6" w:tplc="400A0001" w:tentative="1">
      <w:start w:val="1"/>
      <w:numFmt w:val="bullet"/>
      <w:lvlText w:val=""/>
      <w:lvlJc w:val="left"/>
      <w:pPr>
        <w:ind w:left="5230" w:hanging="360"/>
      </w:pPr>
      <w:rPr>
        <w:rFonts w:ascii="Symbol" w:hAnsi="Symbol" w:hint="default"/>
      </w:rPr>
    </w:lvl>
    <w:lvl w:ilvl="7" w:tplc="400A0003" w:tentative="1">
      <w:start w:val="1"/>
      <w:numFmt w:val="bullet"/>
      <w:lvlText w:val="o"/>
      <w:lvlJc w:val="left"/>
      <w:pPr>
        <w:ind w:left="5950" w:hanging="360"/>
      </w:pPr>
      <w:rPr>
        <w:rFonts w:ascii="Courier New" w:hAnsi="Courier New" w:cs="Courier New" w:hint="default"/>
      </w:rPr>
    </w:lvl>
    <w:lvl w:ilvl="8" w:tplc="400A0005" w:tentative="1">
      <w:start w:val="1"/>
      <w:numFmt w:val="bullet"/>
      <w:lvlText w:val=""/>
      <w:lvlJc w:val="left"/>
      <w:pPr>
        <w:ind w:left="6670" w:hanging="360"/>
      </w:pPr>
      <w:rPr>
        <w:rFonts w:ascii="Wingdings" w:hAnsi="Wingdings" w:hint="default"/>
      </w:rPr>
    </w:lvl>
  </w:abstractNum>
  <w:abstractNum w:abstractNumId="33">
    <w:nsid w:val="639179EE"/>
    <w:multiLevelType w:val="multilevel"/>
    <w:tmpl w:val="54DCFBDE"/>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A6909D7"/>
    <w:multiLevelType w:val="hybridMultilevel"/>
    <w:tmpl w:val="A8BE0A9C"/>
    <w:lvl w:ilvl="0" w:tplc="FFD2BBEA">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nsid w:val="74D25C68"/>
    <w:multiLevelType w:val="hybridMultilevel"/>
    <w:tmpl w:val="E974CA92"/>
    <w:lvl w:ilvl="0" w:tplc="C59EB270">
      <w:start w:val="1"/>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3">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num w:numId="1">
    <w:abstractNumId w:val="4"/>
  </w:num>
  <w:num w:numId="2">
    <w:abstractNumId w:val="15"/>
  </w:num>
  <w:num w:numId="3">
    <w:abstractNumId w:val="27"/>
  </w:num>
  <w:num w:numId="4">
    <w:abstractNumId w:val="26"/>
  </w:num>
  <w:num w:numId="5">
    <w:abstractNumId w:val="3"/>
  </w:num>
  <w:num w:numId="6">
    <w:abstractNumId w:val="18"/>
  </w:num>
  <w:num w:numId="7">
    <w:abstractNumId w:val="8"/>
  </w:num>
  <w:num w:numId="8">
    <w:abstractNumId w:val="2"/>
  </w:num>
  <w:num w:numId="9">
    <w:abstractNumId w:val="41"/>
  </w:num>
  <w:num w:numId="10">
    <w:abstractNumId w:val="13"/>
  </w:num>
  <w:num w:numId="11">
    <w:abstractNumId w:val="34"/>
  </w:num>
  <w:num w:numId="12">
    <w:abstractNumId w:val="42"/>
  </w:num>
  <w:num w:numId="13">
    <w:abstractNumId w:val="9"/>
  </w:num>
  <w:num w:numId="14">
    <w:abstractNumId w:val="12"/>
  </w:num>
  <w:num w:numId="15">
    <w:abstractNumId w:val="25"/>
  </w:num>
  <w:num w:numId="16">
    <w:abstractNumId w:val="29"/>
  </w:num>
  <w:num w:numId="17">
    <w:abstractNumId w:val="37"/>
  </w:num>
  <w:num w:numId="18">
    <w:abstractNumId w:val="23"/>
  </w:num>
  <w:num w:numId="19">
    <w:abstractNumId w:val="17"/>
  </w:num>
  <w:num w:numId="20">
    <w:abstractNumId w:val="5"/>
  </w:num>
  <w:num w:numId="21">
    <w:abstractNumId w:val="33"/>
  </w:num>
  <w:num w:numId="22">
    <w:abstractNumId w:val="38"/>
  </w:num>
  <w:num w:numId="23">
    <w:abstractNumId w:val="28"/>
  </w:num>
  <w:num w:numId="24">
    <w:abstractNumId w:val="36"/>
  </w:num>
  <w:num w:numId="25">
    <w:abstractNumId w:val="40"/>
  </w:num>
  <w:num w:numId="26">
    <w:abstractNumId w:val="43"/>
  </w:num>
  <w:num w:numId="27">
    <w:abstractNumId w:val="35"/>
  </w:num>
  <w:num w:numId="28">
    <w:abstractNumId w:val="19"/>
  </w:num>
  <w:num w:numId="29">
    <w:abstractNumId w:val="14"/>
  </w:num>
  <w:num w:numId="30">
    <w:abstractNumId w:val="0"/>
  </w:num>
  <w:num w:numId="31">
    <w:abstractNumId w:val="6"/>
  </w:num>
  <w:num w:numId="32">
    <w:abstractNumId w:val="10"/>
  </w:num>
  <w:num w:numId="33">
    <w:abstractNumId w:val="31"/>
  </w:num>
  <w:num w:numId="34">
    <w:abstractNumId w:val="22"/>
  </w:num>
  <w:num w:numId="35">
    <w:abstractNumId w:val="16"/>
  </w:num>
  <w:num w:numId="36">
    <w:abstractNumId w:val="24"/>
  </w:num>
  <w:num w:numId="37">
    <w:abstractNumId w:val="1"/>
  </w:num>
  <w:num w:numId="38">
    <w:abstractNumId w:val="11"/>
  </w:num>
  <w:num w:numId="39">
    <w:abstractNumId w:val="20"/>
  </w:num>
  <w:num w:numId="40">
    <w:abstractNumId w:val="7"/>
  </w:num>
  <w:num w:numId="41">
    <w:abstractNumId w:val="30"/>
  </w:num>
  <w:num w:numId="42">
    <w:abstractNumId w:val="32"/>
  </w:num>
  <w:num w:numId="43">
    <w:abstractNumId w:val="21"/>
  </w:num>
  <w:num w:numId="44">
    <w:abstractNumId w:val="39"/>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None" w15:userId="Maria Nydia Camberos Guerr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3010"/>
    <w:rsid w:val="000151EB"/>
    <w:rsid w:val="000162CE"/>
    <w:rsid w:val="00021992"/>
    <w:rsid w:val="000224C4"/>
    <w:rsid w:val="000236F6"/>
    <w:rsid w:val="00025D3A"/>
    <w:rsid w:val="00027666"/>
    <w:rsid w:val="00031D69"/>
    <w:rsid w:val="00047636"/>
    <w:rsid w:val="0004797A"/>
    <w:rsid w:val="0005679E"/>
    <w:rsid w:val="00057B37"/>
    <w:rsid w:val="000651A8"/>
    <w:rsid w:val="00071FE3"/>
    <w:rsid w:val="000723A5"/>
    <w:rsid w:val="00072C1C"/>
    <w:rsid w:val="000829EE"/>
    <w:rsid w:val="00086388"/>
    <w:rsid w:val="000A09C9"/>
    <w:rsid w:val="000A2509"/>
    <w:rsid w:val="000B3DEB"/>
    <w:rsid w:val="000B6395"/>
    <w:rsid w:val="000C4932"/>
    <w:rsid w:val="000C7B95"/>
    <w:rsid w:val="000D08D2"/>
    <w:rsid w:val="000D11C9"/>
    <w:rsid w:val="000D1536"/>
    <w:rsid w:val="000D687F"/>
    <w:rsid w:val="000D6FDE"/>
    <w:rsid w:val="000D7C03"/>
    <w:rsid w:val="000E1807"/>
    <w:rsid w:val="000E1E40"/>
    <w:rsid w:val="000E20B0"/>
    <w:rsid w:val="000F41EA"/>
    <w:rsid w:val="000F751E"/>
    <w:rsid w:val="00100FD0"/>
    <w:rsid w:val="00101E78"/>
    <w:rsid w:val="00106876"/>
    <w:rsid w:val="00107538"/>
    <w:rsid w:val="00107965"/>
    <w:rsid w:val="001109C9"/>
    <w:rsid w:val="00110DD5"/>
    <w:rsid w:val="0011558D"/>
    <w:rsid w:val="001212CE"/>
    <w:rsid w:val="00127C74"/>
    <w:rsid w:val="00132FB6"/>
    <w:rsid w:val="001362E5"/>
    <w:rsid w:val="00136EFB"/>
    <w:rsid w:val="00140BA9"/>
    <w:rsid w:val="0014101D"/>
    <w:rsid w:val="00141FB3"/>
    <w:rsid w:val="00142F55"/>
    <w:rsid w:val="00147AAA"/>
    <w:rsid w:val="00152E5F"/>
    <w:rsid w:val="0015748B"/>
    <w:rsid w:val="0016265C"/>
    <w:rsid w:val="0016265F"/>
    <w:rsid w:val="00163803"/>
    <w:rsid w:val="0016534F"/>
    <w:rsid w:val="001702A0"/>
    <w:rsid w:val="0017367B"/>
    <w:rsid w:val="001754B0"/>
    <w:rsid w:val="00185431"/>
    <w:rsid w:val="0018564F"/>
    <w:rsid w:val="00186F2B"/>
    <w:rsid w:val="001911F5"/>
    <w:rsid w:val="0019128F"/>
    <w:rsid w:val="00192B92"/>
    <w:rsid w:val="00196127"/>
    <w:rsid w:val="001A7715"/>
    <w:rsid w:val="001B164D"/>
    <w:rsid w:val="001B20E2"/>
    <w:rsid w:val="001B2591"/>
    <w:rsid w:val="001B3BA7"/>
    <w:rsid w:val="001B66CE"/>
    <w:rsid w:val="001C3239"/>
    <w:rsid w:val="001C35BD"/>
    <w:rsid w:val="001C3F80"/>
    <w:rsid w:val="001C5772"/>
    <w:rsid w:val="001C6005"/>
    <w:rsid w:val="001D3E56"/>
    <w:rsid w:val="001E147E"/>
    <w:rsid w:val="001E2FC8"/>
    <w:rsid w:val="001E4F0B"/>
    <w:rsid w:val="001E7518"/>
    <w:rsid w:val="001F286C"/>
    <w:rsid w:val="001F32A8"/>
    <w:rsid w:val="001F6474"/>
    <w:rsid w:val="002014A5"/>
    <w:rsid w:val="0020276B"/>
    <w:rsid w:val="00202D5F"/>
    <w:rsid w:val="002041AD"/>
    <w:rsid w:val="002128D9"/>
    <w:rsid w:val="00212A0A"/>
    <w:rsid w:val="00212F70"/>
    <w:rsid w:val="00220F24"/>
    <w:rsid w:val="00224726"/>
    <w:rsid w:val="00224732"/>
    <w:rsid w:val="002275B2"/>
    <w:rsid w:val="00230485"/>
    <w:rsid w:val="00231C20"/>
    <w:rsid w:val="00232ABF"/>
    <w:rsid w:val="00234A8A"/>
    <w:rsid w:val="00235AEB"/>
    <w:rsid w:val="002412B6"/>
    <w:rsid w:val="00241C34"/>
    <w:rsid w:val="0024258D"/>
    <w:rsid w:val="00242C43"/>
    <w:rsid w:val="00243D58"/>
    <w:rsid w:val="00246345"/>
    <w:rsid w:val="00246EBD"/>
    <w:rsid w:val="00247013"/>
    <w:rsid w:val="00247FFD"/>
    <w:rsid w:val="00254075"/>
    <w:rsid w:val="00256443"/>
    <w:rsid w:val="00256562"/>
    <w:rsid w:val="00256D69"/>
    <w:rsid w:val="00257599"/>
    <w:rsid w:val="0025778B"/>
    <w:rsid w:val="00260215"/>
    <w:rsid w:val="002625F4"/>
    <w:rsid w:val="00266740"/>
    <w:rsid w:val="002705DF"/>
    <w:rsid w:val="002711A4"/>
    <w:rsid w:val="002713A4"/>
    <w:rsid w:val="00272CF3"/>
    <w:rsid w:val="0027510F"/>
    <w:rsid w:val="00276748"/>
    <w:rsid w:val="00280503"/>
    <w:rsid w:val="0028113B"/>
    <w:rsid w:val="0028188C"/>
    <w:rsid w:val="002837F3"/>
    <w:rsid w:val="0028399F"/>
    <w:rsid w:val="00291BC9"/>
    <w:rsid w:val="002973D2"/>
    <w:rsid w:val="00297954"/>
    <w:rsid w:val="002A0C10"/>
    <w:rsid w:val="002A1C2F"/>
    <w:rsid w:val="002A739A"/>
    <w:rsid w:val="002B0533"/>
    <w:rsid w:val="002B2462"/>
    <w:rsid w:val="002B39AC"/>
    <w:rsid w:val="002B51D8"/>
    <w:rsid w:val="002C02E9"/>
    <w:rsid w:val="002C1074"/>
    <w:rsid w:val="002C1093"/>
    <w:rsid w:val="002C2677"/>
    <w:rsid w:val="002C3226"/>
    <w:rsid w:val="002C3600"/>
    <w:rsid w:val="002C47C9"/>
    <w:rsid w:val="002D3D46"/>
    <w:rsid w:val="002D622B"/>
    <w:rsid w:val="002E7001"/>
    <w:rsid w:val="002F1204"/>
    <w:rsid w:val="002F3600"/>
    <w:rsid w:val="002F5046"/>
    <w:rsid w:val="0030079D"/>
    <w:rsid w:val="003019C3"/>
    <w:rsid w:val="00301A70"/>
    <w:rsid w:val="00305DC3"/>
    <w:rsid w:val="00306913"/>
    <w:rsid w:val="00315D65"/>
    <w:rsid w:val="00321613"/>
    <w:rsid w:val="0032182A"/>
    <w:rsid w:val="00321867"/>
    <w:rsid w:val="00327DA0"/>
    <w:rsid w:val="0033141A"/>
    <w:rsid w:val="003348ED"/>
    <w:rsid w:val="0033524D"/>
    <w:rsid w:val="0034393A"/>
    <w:rsid w:val="003452E6"/>
    <w:rsid w:val="003509D0"/>
    <w:rsid w:val="00353AD0"/>
    <w:rsid w:val="0036430B"/>
    <w:rsid w:val="00365802"/>
    <w:rsid w:val="00365F48"/>
    <w:rsid w:val="00366D98"/>
    <w:rsid w:val="00370549"/>
    <w:rsid w:val="00373C1B"/>
    <w:rsid w:val="00380F9D"/>
    <w:rsid w:val="003810CE"/>
    <w:rsid w:val="0038127F"/>
    <w:rsid w:val="00386738"/>
    <w:rsid w:val="00387450"/>
    <w:rsid w:val="003877F5"/>
    <w:rsid w:val="003908E5"/>
    <w:rsid w:val="0039205E"/>
    <w:rsid w:val="003932ED"/>
    <w:rsid w:val="00393ED2"/>
    <w:rsid w:val="00397BB3"/>
    <w:rsid w:val="00397D11"/>
    <w:rsid w:val="003A22E9"/>
    <w:rsid w:val="003A283A"/>
    <w:rsid w:val="003A58FE"/>
    <w:rsid w:val="003A625B"/>
    <w:rsid w:val="003B4A90"/>
    <w:rsid w:val="003C0C2D"/>
    <w:rsid w:val="003C4319"/>
    <w:rsid w:val="003D0298"/>
    <w:rsid w:val="003D02D0"/>
    <w:rsid w:val="003D3A85"/>
    <w:rsid w:val="003D5156"/>
    <w:rsid w:val="003E36AA"/>
    <w:rsid w:val="003F0203"/>
    <w:rsid w:val="003F3499"/>
    <w:rsid w:val="003F5F0D"/>
    <w:rsid w:val="003F7E9B"/>
    <w:rsid w:val="004023C1"/>
    <w:rsid w:val="004026DA"/>
    <w:rsid w:val="00402C68"/>
    <w:rsid w:val="00403334"/>
    <w:rsid w:val="004037B7"/>
    <w:rsid w:val="004039BD"/>
    <w:rsid w:val="004115F6"/>
    <w:rsid w:val="00411DF3"/>
    <w:rsid w:val="004136A9"/>
    <w:rsid w:val="0041662D"/>
    <w:rsid w:val="00420741"/>
    <w:rsid w:val="004238F2"/>
    <w:rsid w:val="00423D46"/>
    <w:rsid w:val="0042492C"/>
    <w:rsid w:val="00425049"/>
    <w:rsid w:val="00426F58"/>
    <w:rsid w:val="0043408F"/>
    <w:rsid w:val="00434AD2"/>
    <w:rsid w:val="00435402"/>
    <w:rsid w:val="0043727C"/>
    <w:rsid w:val="004372C7"/>
    <w:rsid w:val="00437466"/>
    <w:rsid w:val="0043747A"/>
    <w:rsid w:val="00440018"/>
    <w:rsid w:val="0044423C"/>
    <w:rsid w:val="00447A35"/>
    <w:rsid w:val="00450A1E"/>
    <w:rsid w:val="00454933"/>
    <w:rsid w:val="00455E74"/>
    <w:rsid w:val="00455EE3"/>
    <w:rsid w:val="004571AF"/>
    <w:rsid w:val="00462D6B"/>
    <w:rsid w:val="0046308D"/>
    <w:rsid w:val="0046662C"/>
    <w:rsid w:val="00472842"/>
    <w:rsid w:val="00473E69"/>
    <w:rsid w:val="004757D0"/>
    <w:rsid w:val="00477DB8"/>
    <w:rsid w:val="00480B2F"/>
    <w:rsid w:val="0048285E"/>
    <w:rsid w:val="00482FC4"/>
    <w:rsid w:val="0048798F"/>
    <w:rsid w:val="004933D3"/>
    <w:rsid w:val="004A52B3"/>
    <w:rsid w:val="004A71F6"/>
    <w:rsid w:val="004B2377"/>
    <w:rsid w:val="004B3BC3"/>
    <w:rsid w:val="004B423D"/>
    <w:rsid w:val="004B5906"/>
    <w:rsid w:val="004B602A"/>
    <w:rsid w:val="004B623C"/>
    <w:rsid w:val="004C00A3"/>
    <w:rsid w:val="004C086B"/>
    <w:rsid w:val="004C38F5"/>
    <w:rsid w:val="004C3D81"/>
    <w:rsid w:val="004C4476"/>
    <w:rsid w:val="004C5AD7"/>
    <w:rsid w:val="004C6F4F"/>
    <w:rsid w:val="004D07BD"/>
    <w:rsid w:val="004D091B"/>
    <w:rsid w:val="004D144D"/>
    <w:rsid w:val="004D4B7B"/>
    <w:rsid w:val="004D7985"/>
    <w:rsid w:val="004D7C68"/>
    <w:rsid w:val="004F04D2"/>
    <w:rsid w:val="004F477A"/>
    <w:rsid w:val="004F4AF8"/>
    <w:rsid w:val="00501D4F"/>
    <w:rsid w:val="00503092"/>
    <w:rsid w:val="005059F9"/>
    <w:rsid w:val="005101FD"/>
    <w:rsid w:val="00510D3A"/>
    <w:rsid w:val="005113EF"/>
    <w:rsid w:val="00511895"/>
    <w:rsid w:val="00513E67"/>
    <w:rsid w:val="00517194"/>
    <w:rsid w:val="0051754C"/>
    <w:rsid w:val="00521169"/>
    <w:rsid w:val="00522850"/>
    <w:rsid w:val="00523FD3"/>
    <w:rsid w:val="00524273"/>
    <w:rsid w:val="00524A15"/>
    <w:rsid w:val="00530DFC"/>
    <w:rsid w:val="00531D79"/>
    <w:rsid w:val="005327E1"/>
    <w:rsid w:val="0053296E"/>
    <w:rsid w:val="0053434D"/>
    <w:rsid w:val="005344ED"/>
    <w:rsid w:val="005402C9"/>
    <w:rsid w:val="0054591C"/>
    <w:rsid w:val="00545E6C"/>
    <w:rsid w:val="0054649E"/>
    <w:rsid w:val="00547901"/>
    <w:rsid w:val="00547972"/>
    <w:rsid w:val="00552B0E"/>
    <w:rsid w:val="00554CE3"/>
    <w:rsid w:val="00555A58"/>
    <w:rsid w:val="00561143"/>
    <w:rsid w:val="005649CE"/>
    <w:rsid w:val="00575C0F"/>
    <w:rsid w:val="005817F3"/>
    <w:rsid w:val="005822A1"/>
    <w:rsid w:val="0058313F"/>
    <w:rsid w:val="0058406D"/>
    <w:rsid w:val="00586013"/>
    <w:rsid w:val="00591092"/>
    <w:rsid w:val="005911CF"/>
    <w:rsid w:val="0059447A"/>
    <w:rsid w:val="00594D44"/>
    <w:rsid w:val="005A05E5"/>
    <w:rsid w:val="005A567A"/>
    <w:rsid w:val="005B31B2"/>
    <w:rsid w:val="005B4B68"/>
    <w:rsid w:val="005B6346"/>
    <w:rsid w:val="005C0D9C"/>
    <w:rsid w:val="005C1405"/>
    <w:rsid w:val="005C1576"/>
    <w:rsid w:val="005C4B68"/>
    <w:rsid w:val="005D06B6"/>
    <w:rsid w:val="005D5854"/>
    <w:rsid w:val="005D6CD8"/>
    <w:rsid w:val="005E0170"/>
    <w:rsid w:val="005E1529"/>
    <w:rsid w:val="005F2BC2"/>
    <w:rsid w:val="005F3973"/>
    <w:rsid w:val="005F3F98"/>
    <w:rsid w:val="005F7AA6"/>
    <w:rsid w:val="006027BE"/>
    <w:rsid w:val="0061006A"/>
    <w:rsid w:val="00611392"/>
    <w:rsid w:val="00612356"/>
    <w:rsid w:val="006125CF"/>
    <w:rsid w:val="006136EC"/>
    <w:rsid w:val="00614FDE"/>
    <w:rsid w:val="006155DF"/>
    <w:rsid w:val="006243B0"/>
    <w:rsid w:val="00627D7C"/>
    <w:rsid w:val="00630560"/>
    <w:rsid w:val="00634F10"/>
    <w:rsid w:val="00637143"/>
    <w:rsid w:val="0064150D"/>
    <w:rsid w:val="006460F4"/>
    <w:rsid w:val="00653147"/>
    <w:rsid w:val="00654A23"/>
    <w:rsid w:val="00654BEB"/>
    <w:rsid w:val="00654E08"/>
    <w:rsid w:val="00655D39"/>
    <w:rsid w:val="00662AB4"/>
    <w:rsid w:val="00663F22"/>
    <w:rsid w:val="00667D29"/>
    <w:rsid w:val="00671401"/>
    <w:rsid w:val="006736CF"/>
    <w:rsid w:val="00675A11"/>
    <w:rsid w:val="006768BD"/>
    <w:rsid w:val="00680357"/>
    <w:rsid w:val="00681A29"/>
    <w:rsid w:val="00681BD7"/>
    <w:rsid w:val="00684991"/>
    <w:rsid w:val="0068764A"/>
    <w:rsid w:val="00687C4E"/>
    <w:rsid w:val="00690E0F"/>
    <w:rsid w:val="0069280E"/>
    <w:rsid w:val="00696B12"/>
    <w:rsid w:val="0069719F"/>
    <w:rsid w:val="006A1827"/>
    <w:rsid w:val="006A2722"/>
    <w:rsid w:val="006A4381"/>
    <w:rsid w:val="006A52BA"/>
    <w:rsid w:val="006A5A07"/>
    <w:rsid w:val="006B0B25"/>
    <w:rsid w:val="006B421C"/>
    <w:rsid w:val="006B72EA"/>
    <w:rsid w:val="006C59BB"/>
    <w:rsid w:val="006C5ED5"/>
    <w:rsid w:val="006D0D8C"/>
    <w:rsid w:val="006D2CFF"/>
    <w:rsid w:val="006D2E44"/>
    <w:rsid w:val="006D693B"/>
    <w:rsid w:val="006E1FF1"/>
    <w:rsid w:val="006E40F9"/>
    <w:rsid w:val="006E7349"/>
    <w:rsid w:val="006F0C5C"/>
    <w:rsid w:val="006F30EC"/>
    <w:rsid w:val="006F68F7"/>
    <w:rsid w:val="006F6988"/>
    <w:rsid w:val="006F7375"/>
    <w:rsid w:val="00700A64"/>
    <w:rsid w:val="00702610"/>
    <w:rsid w:val="00705065"/>
    <w:rsid w:val="00706B3E"/>
    <w:rsid w:val="0072021A"/>
    <w:rsid w:val="00721DBB"/>
    <w:rsid w:val="00722883"/>
    <w:rsid w:val="00723550"/>
    <w:rsid w:val="00724AF4"/>
    <w:rsid w:val="007259DC"/>
    <w:rsid w:val="0072607F"/>
    <w:rsid w:val="007314F6"/>
    <w:rsid w:val="00731825"/>
    <w:rsid w:val="00732DAD"/>
    <w:rsid w:val="00734538"/>
    <w:rsid w:val="007345F6"/>
    <w:rsid w:val="007420AF"/>
    <w:rsid w:val="00753655"/>
    <w:rsid w:val="00755B71"/>
    <w:rsid w:val="00755EF4"/>
    <w:rsid w:val="00762D7F"/>
    <w:rsid w:val="00763500"/>
    <w:rsid w:val="00763D74"/>
    <w:rsid w:val="00764339"/>
    <w:rsid w:val="007705E0"/>
    <w:rsid w:val="00775B4B"/>
    <w:rsid w:val="00776C62"/>
    <w:rsid w:val="00777E0E"/>
    <w:rsid w:val="00777FAB"/>
    <w:rsid w:val="00780BA7"/>
    <w:rsid w:val="00780FD6"/>
    <w:rsid w:val="0078328B"/>
    <w:rsid w:val="00784C20"/>
    <w:rsid w:val="0079131E"/>
    <w:rsid w:val="007978DB"/>
    <w:rsid w:val="007A18BA"/>
    <w:rsid w:val="007A3E4E"/>
    <w:rsid w:val="007A601D"/>
    <w:rsid w:val="007B011B"/>
    <w:rsid w:val="007B1933"/>
    <w:rsid w:val="007B4D77"/>
    <w:rsid w:val="007B5A61"/>
    <w:rsid w:val="007B60A3"/>
    <w:rsid w:val="007B6DB1"/>
    <w:rsid w:val="007B75FB"/>
    <w:rsid w:val="007B7AC2"/>
    <w:rsid w:val="007C1A0C"/>
    <w:rsid w:val="007C3B60"/>
    <w:rsid w:val="007D0A76"/>
    <w:rsid w:val="007D1257"/>
    <w:rsid w:val="007D640D"/>
    <w:rsid w:val="007E0512"/>
    <w:rsid w:val="007E0A55"/>
    <w:rsid w:val="007E2C19"/>
    <w:rsid w:val="007E317F"/>
    <w:rsid w:val="007E5AA1"/>
    <w:rsid w:val="007E7370"/>
    <w:rsid w:val="007F2C70"/>
    <w:rsid w:val="007F4A49"/>
    <w:rsid w:val="007F6CF8"/>
    <w:rsid w:val="00801B09"/>
    <w:rsid w:val="008026A5"/>
    <w:rsid w:val="00807054"/>
    <w:rsid w:val="00810250"/>
    <w:rsid w:val="0081384E"/>
    <w:rsid w:val="008157D4"/>
    <w:rsid w:val="00824E01"/>
    <w:rsid w:val="008251E1"/>
    <w:rsid w:val="00825C7C"/>
    <w:rsid w:val="00831091"/>
    <w:rsid w:val="00831EF4"/>
    <w:rsid w:val="00832A1C"/>
    <w:rsid w:val="00833AD9"/>
    <w:rsid w:val="008358BD"/>
    <w:rsid w:val="00837B8A"/>
    <w:rsid w:val="00841056"/>
    <w:rsid w:val="008420F3"/>
    <w:rsid w:val="0084362B"/>
    <w:rsid w:val="0084401D"/>
    <w:rsid w:val="008463D3"/>
    <w:rsid w:val="00846A8A"/>
    <w:rsid w:val="00850B5B"/>
    <w:rsid w:val="00857B85"/>
    <w:rsid w:val="00861B0C"/>
    <w:rsid w:val="0086302F"/>
    <w:rsid w:val="00864C5F"/>
    <w:rsid w:val="00866814"/>
    <w:rsid w:val="0087448E"/>
    <w:rsid w:val="00874CD7"/>
    <w:rsid w:val="008806CF"/>
    <w:rsid w:val="008819FD"/>
    <w:rsid w:val="00882A3D"/>
    <w:rsid w:val="00883D98"/>
    <w:rsid w:val="00884664"/>
    <w:rsid w:val="008851E0"/>
    <w:rsid w:val="00886CB5"/>
    <w:rsid w:val="00887B9C"/>
    <w:rsid w:val="00890D37"/>
    <w:rsid w:val="00891DE9"/>
    <w:rsid w:val="00895377"/>
    <w:rsid w:val="00897697"/>
    <w:rsid w:val="00897DF6"/>
    <w:rsid w:val="008A0BB8"/>
    <w:rsid w:val="008A1EB5"/>
    <w:rsid w:val="008B0604"/>
    <w:rsid w:val="008B3986"/>
    <w:rsid w:val="008B4853"/>
    <w:rsid w:val="008B4DF8"/>
    <w:rsid w:val="008C3856"/>
    <w:rsid w:val="008C4000"/>
    <w:rsid w:val="008C40E5"/>
    <w:rsid w:val="008C5004"/>
    <w:rsid w:val="008C5CFC"/>
    <w:rsid w:val="008D0E9A"/>
    <w:rsid w:val="008D456F"/>
    <w:rsid w:val="008D45ED"/>
    <w:rsid w:val="008E57ED"/>
    <w:rsid w:val="008E5C28"/>
    <w:rsid w:val="008E5F4B"/>
    <w:rsid w:val="008E6FBA"/>
    <w:rsid w:val="008E7DBF"/>
    <w:rsid w:val="008F291D"/>
    <w:rsid w:val="00900DAD"/>
    <w:rsid w:val="0090438E"/>
    <w:rsid w:val="00914E9D"/>
    <w:rsid w:val="0092418A"/>
    <w:rsid w:val="0092720E"/>
    <w:rsid w:val="00933175"/>
    <w:rsid w:val="009334D9"/>
    <w:rsid w:val="009348C6"/>
    <w:rsid w:val="00935E01"/>
    <w:rsid w:val="00935EB6"/>
    <w:rsid w:val="00937E95"/>
    <w:rsid w:val="00944038"/>
    <w:rsid w:val="00944F79"/>
    <w:rsid w:val="009637AC"/>
    <w:rsid w:val="009647FF"/>
    <w:rsid w:val="0096551A"/>
    <w:rsid w:val="00965CD6"/>
    <w:rsid w:val="00971062"/>
    <w:rsid w:val="00971338"/>
    <w:rsid w:val="00973758"/>
    <w:rsid w:val="00977AD7"/>
    <w:rsid w:val="00982AC2"/>
    <w:rsid w:val="009913BD"/>
    <w:rsid w:val="00991909"/>
    <w:rsid w:val="00992BDC"/>
    <w:rsid w:val="00992E3F"/>
    <w:rsid w:val="009960EA"/>
    <w:rsid w:val="009A06AB"/>
    <w:rsid w:val="009A1030"/>
    <w:rsid w:val="009A1D89"/>
    <w:rsid w:val="009A4BAF"/>
    <w:rsid w:val="009B0729"/>
    <w:rsid w:val="009C15E0"/>
    <w:rsid w:val="009C19E5"/>
    <w:rsid w:val="009C60BC"/>
    <w:rsid w:val="009C6B2C"/>
    <w:rsid w:val="009C6CF6"/>
    <w:rsid w:val="009D0626"/>
    <w:rsid w:val="009D785D"/>
    <w:rsid w:val="009E18C9"/>
    <w:rsid w:val="009E7D8F"/>
    <w:rsid w:val="009F0E4A"/>
    <w:rsid w:val="009F2940"/>
    <w:rsid w:val="009F369F"/>
    <w:rsid w:val="009F3C9D"/>
    <w:rsid w:val="009F4713"/>
    <w:rsid w:val="009F5015"/>
    <w:rsid w:val="00A00635"/>
    <w:rsid w:val="00A02BEC"/>
    <w:rsid w:val="00A04F5F"/>
    <w:rsid w:val="00A108EB"/>
    <w:rsid w:val="00A16471"/>
    <w:rsid w:val="00A20A22"/>
    <w:rsid w:val="00A20AF1"/>
    <w:rsid w:val="00A27303"/>
    <w:rsid w:val="00A277CD"/>
    <w:rsid w:val="00A338C1"/>
    <w:rsid w:val="00A400FC"/>
    <w:rsid w:val="00A40C43"/>
    <w:rsid w:val="00A40E57"/>
    <w:rsid w:val="00A425A6"/>
    <w:rsid w:val="00A52FDB"/>
    <w:rsid w:val="00A53307"/>
    <w:rsid w:val="00A536F0"/>
    <w:rsid w:val="00A55784"/>
    <w:rsid w:val="00A567C9"/>
    <w:rsid w:val="00A60E94"/>
    <w:rsid w:val="00A61175"/>
    <w:rsid w:val="00A61BBA"/>
    <w:rsid w:val="00A72FB0"/>
    <w:rsid w:val="00A76619"/>
    <w:rsid w:val="00A817C8"/>
    <w:rsid w:val="00A85A54"/>
    <w:rsid w:val="00A865A1"/>
    <w:rsid w:val="00A91EED"/>
    <w:rsid w:val="00A9707B"/>
    <w:rsid w:val="00A97AF0"/>
    <w:rsid w:val="00AA53E2"/>
    <w:rsid w:val="00AA69DC"/>
    <w:rsid w:val="00AB5C36"/>
    <w:rsid w:val="00AB7024"/>
    <w:rsid w:val="00AB7243"/>
    <w:rsid w:val="00AC30FC"/>
    <w:rsid w:val="00AC5BC0"/>
    <w:rsid w:val="00AD07E8"/>
    <w:rsid w:val="00AD09B2"/>
    <w:rsid w:val="00AD219B"/>
    <w:rsid w:val="00AD315C"/>
    <w:rsid w:val="00AD3EED"/>
    <w:rsid w:val="00AD4AF1"/>
    <w:rsid w:val="00AD7D96"/>
    <w:rsid w:val="00AE16EC"/>
    <w:rsid w:val="00AF1A15"/>
    <w:rsid w:val="00AF4FE3"/>
    <w:rsid w:val="00AF5724"/>
    <w:rsid w:val="00AF5D20"/>
    <w:rsid w:val="00AF5D48"/>
    <w:rsid w:val="00B01A87"/>
    <w:rsid w:val="00B024CD"/>
    <w:rsid w:val="00B02FA3"/>
    <w:rsid w:val="00B074EB"/>
    <w:rsid w:val="00B1111A"/>
    <w:rsid w:val="00B1226A"/>
    <w:rsid w:val="00B13E95"/>
    <w:rsid w:val="00B20171"/>
    <w:rsid w:val="00B20273"/>
    <w:rsid w:val="00B2439E"/>
    <w:rsid w:val="00B26D29"/>
    <w:rsid w:val="00B27250"/>
    <w:rsid w:val="00B30647"/>
    <w:rsid w:val="00B3305C"/>
    <w:rsid w:val="00B335C8"/>
    <w:rsid w:val="00B34044"/>
    <w:rsid w:val="00B3665C"/>
    <w:rsid w:val="00B42871"/>
    <w:rsid w:val="00B42C83"/>
    <w:rsid w:val="00B442B6"/>
    <w:rsid w:val="00B50D06"/>
    <w:rsid w:val="00B5204B"/>
    <w:rsid w:val="00B52927"/>
    <w:rsid w:val="00B5376A"/>
    <w:rsid w:val="00B53B00"/>
    <w:rsid w:val="00B55110"/>
    <w:rsid w:val="00B6068B"/>
    <w:rsid w:val="00B64271"/>
    <w:rsid w:val="00B6464F"/>
    <w:rsid w:val="00B64CD5"/>
    <w:rsid w:val="00B652F1"/>
    <w:rsid w:val="00B72C54"/>
    <w:rsid w:val="00B72EA4"/>
    <w:rsid w:val="00B7372A"/>
    <w:rsid w:val="00B76D25"/>
    <w:rsid w:val="00B86D68"/>
    <w:rsid w:val="00B90E02"/>
    <w:rsid w:val="00B95AF4"/>
    <w:rsid w:val="00B962D0"/>
    <w:rsid w:val="00B96C0E"/>
    <w:rsid w:val="00B973DF"/>
    <w:rsid w:val="00B97E75"/>
    <w:rsid w:val="00BB24E7"/>
    <w:rsid w:val="00BB5FF6"/>
    <w:rsid w:val="00BC239B"/>
    <w:rsid w:val="00BC6B3F"/>
    <w:rsid w:val="00BC6C95"/>
    <w:rsid w:val="00BC7EC0"/>
    <w:rsid w:val="00BD1333"/>
    <w:rsid w:val="00BD32B1"/>
    <w:rsid w:val="00BD5E40"/>
    <w:rsid w:val="00BD6D9B"/>
    <w:rsid w:val="00BE2EC6"/>
    <w:rsid w:val="00BE4EB3"/>
    <w:rsid w:val="00BF2158"/>
    <w:rsid w:val="00BF3095"/>
    <w:rsid w:val="00BF555C"/>
    <w:rsid w:val="00C017AA"/>
    <w:rsid w:val="00C01932"/>
    <w:rsid w:val="00C02198"/>
    <w:rsid w:val="00C03B9E"/>
    <w:rsid w:val="00C12D73"/>
    <w:rsid w:val="00C162C5"/>
    <w:rsid w:val="00C17ECE"/>
    <w:rsid w:val="00C204C8"/>
    <w:rsid w:val="00C31731"/>
    <w:rsid w:val="00C37CFE"/>
    <w:rsid w:val="00C40521"/>
    <w:rsid w:val="00C41605"/>
    <w:rsid w:val="00C436C4"/>
    <w:rsid w:val="00C52D1D"/>
    <w:rsid w:val="00C56190"/>
    <w:rsid w:val="00C577AF"/>
    <w:rsid w:val="00C61025"/>
    <w:rsid w:val="00C639D6"/>
    <w:rsid w:val="00C63DD8"/>
    <w:rsid w:val="00C64260"/>
    <w:rsid w:val="00C712C0"/>
    <w:rsid w:val="00C73E8F"/>
    <w:rsid w:val="00C76794"/>
    <w:rsid w:val="00C846CC"/>
    <w:rsid w:val="00C8522A"/>
    <w:rsid w:val="00C86EAF"/>
    <w:rsid w:val="00C9127F"/>
    <w:rsid w:val="00C916E8"/>
    <w:rsid w:val="00C96E57"/>
    <w:rsid w:val="00CA160E"/>
    <w:rsid w:val="00CA32D3"/>
    <w:rsid w:val="00CA373C"/>
    <w:rsid w:val="00CA49CA"/>
    <w:rsid w:val="00CA5955"/>
    <w:rsid w:val="00CA5A40"/>
    <w:rsid w:val="00CA7E01"/>
    <w:rsid w:val="00CB09AF"/>
    <w:rsid w:val="00CB0FD4"/>
    <w:rsid w:val="00CB5744"/>
    <w:rsid w:val="00CB63B3"/>
    <w:rsid w:val="00CB70B7"/>
    <w:rsid w:val="00CC0592"/>
    <w:rsid w:val="00CC07C7"/>
    <w:rsid w:val="00CC2AF7"/>
    <w:rsid w:val="00CD2F54"/>
    <w:rsid w:val="00CE46C5"/>
    <w:rsid w:val="00CE546B"/>
    <w:rsid w:val="00CF04A8"/>
    <w:rsid w:val="00CF1DE6"/>
    <w:rsid w:val="00CF1F76"/>
    <w:rsid w:val="00CF31B6"/>
    <w:rsid w:val="00CF33D4"/>
    <w:rsid w:val="00CF34EA"/>
    <w:rsid w:val="00CF569F"/>
    <w:rsid w:val="00CF5788"/>
    <w:rsid w:val="00CF7568"/>
    <w:rsid w:val="00D0248D"/>
    <w:rsid w:val="00D0438D"/>
    <w:rsid w:val="00D04BF3"/>
    <w:rsid w:val="00D04FFA"/>
    <w:rsid w:val="00D10A27"/>
    <w:rsid w:val="00D120DD"/>
    <w:rsid w:val="00D16413"/>
    <w:rsid w:val="00D16AE5"/>
    <w:rsid w:val="00D21F74"/>
    <w:rsid w:val="00D2200F"/>
    <w:rsid w:val="00D22E79"/>
    <w:rsid w:val="00D24266"/>
    <w:rsid w:val="00D24A0C"/>
    <w:rsid w:val="00D26439"/>
    <w:rsid w:val="00D300E3"/>
    <w:rsid w:val="00D30BC1"/>
    <w:rsid w:val="00D34409"/>
    <w:rsid w:val="00D35325"/>
    <w:rsid w:val="00D40662"/>
    <w:rsid w:val="00D4349C"/>
    <w:rsid w:val="00D46D6F"/>
    <w:rsid w:val="00D47263"/>
    <w:rsid w:val="00D505E8"/>
    <w:rsid w:val="00D546EA"/>
    <w:rsid w:val="00D64BA8"/>
    <w:rsid w:val="00D660E3"/>
    <w:rsid w:val="00D66ED2"/>
    <w:rsid w:val="00D71528"/>
    <w:rsid w:val="00D82F2B"/>
    <w:rsid w:val="00D94B59"/>
    <w:rsid w:val="00DA02AE"/>
    <w:rsid w:val="00DA648E"/>
    <w:rsid w:val="00DA72A3"/>
    <w:rsid w:val="00DB76A9"/>
    <w:rsid w:val="00DC0416"/>
    <w:rsid w:val="00DC0B06"/>
    <w:rsid w:val="00DC144A"/>
    <w:rsid w:val="00DC1DA3"/>
    <w:rsid w:val="00DC5E9B"/>
    <w:rsid w:val="00DC76F9"/>
    <w:rsid w:val="00DC7F11"/>
    <w:rsid w:val="00DD05E1"/>
    <w:rsid w:val="00DD228F"/>
    <w:rsid w:val="00DD392C"/>
    <w:rsid w:val="00DD5E8B"/>
    <w:rsid w:val="00DE0469"/>
    <w:rsid w:val="00DE04E4"/>
    <w:rsid w:val="00DE142D"/>
    <w:rsid w:val="00DE2DFB"/>
    <w:rsid w:val="00DE3110"/>
    <w:rsid w:val="00DE6116"/>
    <w:rsid w:val="00DF100F"/>
    <w:rsid w:val="00DF487E"/>
    <w:rsid w:val="00DF6BEB"/>
    <w:rsid w:val="00DF7A2E"/>
    <w:rsid w:val="00DF7BF4"/>
    <w:rsid w:val="00DF7C63"/>
    <w:rsid w:val="00E03FA5"/>
    <w:rsid w:val="00E1059E"/>
    <w:rsid w:val="00E13707"/>
    <w:rsid w:val="00E156AE"/>
    <w:rsid w:val="00E21727"/>
    <w:rsid w:val="00E221D1"/>
    <w:rsid w:val="00E236D7"/>
    <w:rsid w:val="00E2370A"/>
    <w:rsid w:val="00E26538"/>
    <w:rsid w:val="00E2791F"/>
    <w:rsid w:val="00E30070"/>
    <w:rsid w:val="00E32D88"/>
    <w:rsid w:val="00E336FF"/>
    <w:rsid w:val="00E338D1"/>
    <w:rsid w:val="00E365FA"/>
    <w:rsid w:val="00E36987"/>
    <w:rsid w:val="00E471B3"/>
    <w:rsid w:val="00E47409"/>
    <w:rsid w:val="00E50693"/>
    <w:rsid w:val="00E51A65"/>
    <w:rsid w:val="00E537E8"/>
    <w:rsid w:val="00E537F3"/>
    <w:rsid w:val="00E54076"/>
    <w:rsid w:val="00E55452"/>
    <w:rsid w:val="00E557E2"/>
    <w:rsid w:val="00E557EF"/>
    <w:rsid w:val="00E568F1"/>
    <w:rsid w:val="00E5706B"/>
    <w:rsid w:val="00E60D44"/>
    <w:rsid w:val="00E70295"/>
    <w:rsid w:val="00E73C38"/>
    <w:rsid w:val="00E753E7"/>
    <w:rsid w:val="00E90405"/>
    <w:rsid w:val="00E913B6"/>
    <w:rsid w:val="00E93472"/>
    <w:rsid w:val="00E93E2B"/>
    <w:rsid w:val="00EB17F8"/>
    <w:rsid w:val="00EB5EEB"/>
    <w:rsid w:val="00EB7467"/>
    <w:rsid w:val="00EC1D43"/>
    <w:rsid w:val="00EC6769"/>
    <w:rsid w:val="00EC7BF4"/>
    <w:rsid w:val="00ED03DD"/>
    <w:rsid w:val="00ED2413"/>
    <w:rsid w:val="00ED30FD"/>
    <w:rsid w:val="00ED5727"/>
    <w:rsid w:val="00ED6123"/>
    <w:rsid w:val="00ED750F"/>
    <w:rsid w:val="00EE299F"/>
    <w:rsid w:val="00EE3B5B"/>
    <w:rsid w:val="00EE4673"/>
    <w:rsid w:val="00EE6755"/>
    <w:rsid w:val="00EE7AAC"/>
    <w:rsid w:val="00EF2F5F"/>
    <w:rsid w:val="00EF3BA2"/>
    <w:rsid w:val="00EF50CE"/>
    <w:rsid w:val="00EF6D20"/>
    <w:rsid w:val="00F026B9"/>
    <w:rsid w:val="00F073D3"/>
    <w:rsid w:val="00F125D8"/>
    <w:rsid w:val="00F169A9"/>
    <w:rsid w:val="00F17940"/>
    <w:rsid w:val="00F211B8"/>
    <w:rsid w:val="00F217D1"/>
    <w:rsid w:val="00F2253F"/>
    <w:rsid w:val="00F25606"/>
    <w:rsid w:val="00F25EE8"/>
    <w:rsid w:val="00F26F2F"/>
    <w:rsid w:val="00F3136D"/>
    <w:rsid w:val="00F375A3"/>
    <w:rsid w:val="00F418A0"/>
    <w:rsid w:val="00F63231"/>
    <w:rsid w:val="00F63C93"/>
    <w:rsid w:val="00F728B0"/>
    <w:rsid w:val="00F7515E"/>
    <w:rsid w:val="00F76861"/>
    <w:rsid w:val="00F8211E"/>
    <w:rsid w:val="00F82734"/>
    <w:rsid w:val="00F831DF"/>
    <w:rsid w:val="00F860B7"/>
    <w:rsid w:val="00F901F3"/>
    <w:rsid w:val="00F90AB4"/>
    <w:rsid w:val="00F90C36"/>
    <w:rsid w:val="00F9115A"/>
    <w:rsid w:val="00F917F5"/>
    <w:rsid w:val="00F94CB1"/>
    <w:rsid w:val="00F960D9"/>
    <w:rsid w:val="00FA25B2"/>
    <w:rsid w:val="00FA28C0"/>
    <w:rsid w:val="00FB1ADB"/>
    <w:rsid w:val="00FB4D57"/>
    <w:rsid w:val="00FB5896"/>
    <w:rsid w:val="00FB79A9"/>
    <w:rsid w:val="00FD202B"/>
    <w:rsid w:val="00FD45D7"/>
    <w:rsid w:val="00FD4D1C"/>
    <w:rsid w:val="00FD6485"/>
    <w:rsid w:val="00FD775B"/>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8100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locked/>
    <w:rsid w:val="00AD09B2"/>
    <w:rPr>
      <w:lang w:eastAsia="en-US"/>
    </w:rPr>
  </w:style>
  <w:style w:type="table" w:customStyle="1" w:styleId="Tablaconcuadrcula1">
    <w:name w:val="Tabla con cuadrícula1"/>
    <w:basedOn w:val="Tablanormal"/>
    <w:next w:val="Tablaconcuadrcula"/>
    <w:locked/>
    <w:rsid w:val="00B3305C"/>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34"/>
    <w:locked/>
    <w:rsid w:val="00AD09B2"/>
    <w:rPr>
      <w:lang w:eastAsia="en-US"/>
    </w:rPr>
  </w:style>
  <w:style w:type="table" w:customStyle="1" w:styleId="Tablaconcuadrcula1">
    <w:name w:val="Tabla con cuadrícula1"/>
    <w:basedOn w:val="Tablanormal"/>
    <w:next w:val="Tablaconcuadrcula"/>
    <w:locked/>
    <w:rsid w:val="00B3305C"/>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28380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image" Target="media/image2.wmf"/><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montano@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97177D12-42D4-4766-8F22-746A514D7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14808</Words>
  <Characters>81449</Characters>
  <Application>Microsoft Office Word</Application>
  <DocSecurity>0</DocSecurity>
  <Lines>678</Lines>
  <Paragraphs>192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96065</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2</cp:revision>
  <cp:lastPrinted>2017-05-18T20:50:00Z</cp:lastPrinted>
  <dcterms:created xsi:type="dcterms:W3CDTF">2017-07-25T21:29:00Z</dcterms:created>
  <dcterms:modified xsi:type="dcterms:W3CDTF">2017-07-25T21:29:00Z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